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inorHAnsi" w:hAnsi="Times New Roman"/>
          <w:color w:val="4472C4" w:themeColor="accent1"/>
          <w:lang w:eastAsia="en-US"/>
        </w:rPr>
        <w:id w:val="1303807045"/>
        <w:docPartObj>
          <w:docPartGallery w:val="Cover Pages"/>
          <w:docPartUnique/>
        </w:docPartObj>
      </w:sdtPr>
      <w:sdtEndPr>
        <w:rPr>
          <w:color w:val="auto"/>
        </w:rPr>
      </w:sdtEndPr>
      <w:sdtContent>
        <w:p w:rsidR="00A30167" w:rsidRDefault="00A30167">
          <w:pPr>
            <w:pStyle w:val="a7"/>
            <w:spacing w:before="1540" w:after="240"/>
            <w:jc w:val="center"/>
            <w:rPr>
              <w:color w:val="4472C4" w:themeColor="accent1"/>
            </w:rPr>
          </w:pPr>
          <w:r>
            <w:rPr>
              <w:noProof/>
              <w:color w:val="4472C4" w:themeColor="accent1"/>
            </w:rPr>
            <w:drawing>
              <wp:inline distT="0" distB="0" distL="0" distR="0">
                <wp:extent cx="1417320" cy="750898"/>
                <wp:effectExtent l="0" t="0" r="0" b="0"/>
                <wp:docPr id="143" name="Εικόνα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Τίτλος"/>
            <w:tag w:val=""/>
            <w:id w:val="1735040861"/>
            <w:placeholder>
              <w:docPart w:val="FC891BE1FE184003BF56BD39FFC7FA9A"/>
            </w:placeholder>
            <w:showingPlcHd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A30167" w:rsidRDefault="00A30167">
              <w:pPr>
                <w:pStyle w:val="a7"/>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80"/>
                  <w:szCs w:val="80"/>
                </w:rPr>
                <w:t>[Τίτλος εγγράφου]</w:t>
              </w:r>
            </w:p>
          </w:sdtContent>
        </w:sdt>
        <w:sdt>
          <w:sdtPr>
            <w:rPr>
              <w:color w:val="4472C4" w:themeColor="accent1"/>
              <w:sz w:val="28"/>
              <w:szCs w:val="28"/>
            </w:rPr>
            <w:alias w:val="Υπότιτλος"/>
            <w:tag w:val=""/>
            <w:id w:val="328029620"/>
            <w:placeholder>
              <w:docPart w:val="3F77312CFA034E7C83FED49EF36442A1"/>
            </w:placeholder>
            <w:showingPlcHdr/>
            <w:dataBinding w:prefixMappings="xmlns:ns0='http://purl.org/dc/elements/1.1/' xmlns:ns1='http://schemas.openxmlformats.org/package/2006/metadata/core-properties' " w:xpath="/ns1:coreProperties[1]/ns0:subject[1]" w:storeItemID="{6C3C8BC8-F283-45AE-878A-BAB7291924A1}"/>
            <w:text/>
          </w:sdtPr>
          <w:sdtContent>
            <w:p w:rsidR="00A30167" w:rsidRDefault="00A30167">
              <w:pPr>
                <w:pStyle w:val="a7"/>
                <w:jc w:val="center"/>
                <w:rPr>
                  <w:color w:val="4472C4" w:themeColor="accent1"/>
                  <w:sz w:val="28"/>
                  <w:szCs w:val="28"/>
                </w:rPr>
              </w:pPr>
              <w:r>
                <w:rPr>
                  <w:color w:val="4472C4" w:themeColor="accent1"/>
                  <w:sz w:val="28"/>
                  <w:szCs w:val="28"/>
                </w:rPr>
                <w:t>[Υπότιτλος εγγράφου]</w:t>
              </w:r>
            </w:p>
          </w:sdtContent>
        </w:sdt>
        <w:p w:rsidR="00A30167" w:rsidRDefault="001C1484">
          <w:pPr>
            <w:pStyle w:val="a7"/>
            <w:spacing w:before="480"/>
            <w:jc w:val="center"/>
            <w:rPr>
              <w:color w:val="4472C4" w:themeColor="accent1"/>
            </w:rPr>
          </w:pPr>
          <w:r>
            <w:rPr>
              <w:noProof/>
              <w:color w:val="4472C4" w:themeColor="accent1"/>
            </w:rPr>
            <w:pict>
              <v:shapetype id="_x0000_t202" coordsize="21600,21600" o:spt="202" path="m,l,21600r21600,l21600,xe">
                <v:stroke joinstyle="miter"/>
                <v:path gradientshapeok="t" o:connecttype="rect"/>
              </v:shapetype>
              <v:shape id="Πλαίσιο κειμένου 142" o:spid="_x0000_s1026" type="#_x0000_t202" style="position:absolute;left:0;text-align:left;margin-left:0;margin-top:0;width:516pt;height:43.9pt;z-index:251660288;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" filled="f" stroked="f" strokeweight=".5pt">
                <v:textbox style="mso-next-textbox:#Πλαίσιο κειμένου 142;mso-fit-shape-to-text:t" inset="0,0,0,0">
                  <w:txbxContent>
                    <w:sdt>
                      <w:sdtPr>
                        <w:rPr>
                          <w:caps/>
                          <w:color w:val="4472C4" w:themeColor="accent1"/>
                          <w:sz w:val="28"/>
                          <w:szCs w:val="28"/>
                        </w:rPr>
                        <w:alias w:val="Ημερομηνία"/>
                        <w:tag w:val=""/>
                        <w:id w:val="197127006"/>
                        <w:showingPlcHdr/>
                        <w:dataBinding w:prefixMappings="xmlns:ns0='http://schemas.microsoft.com/office/2006/coverPageProps' " w:xpath="/ns0:CoverPageProperties[1]/ns0:PublishDate[1]" w:storeItemID="{55AF091B-3C7A-41E3-B477-F2FDAA23CFDA}"/>
                        <w:date>
                          <w:dateFormat w:val="d MMMM yyyy"/>
                          <w:lid w:val="el-GR"/>
                          <w:storeMappedDataAs w:val="dateTime"/>
                          <w:calendar w:val="gregorian"/>
                        </w:date>
                      </w:sdtPr>
                      <w:sdtContent>
                        <w:p w:rsidR="00A30167" w:rsidRDefault="00A30167">
                          <w:pPr>
                            <w:pStyle w:val="a7"/>
                            <w:spacing w:after="40"/>
                            <w:jc w:val="center"/>
                            <w:rPr>
                              <w:caps/>
                              <w:color w:val="4472C4" w:themeColor="accent1"/>
                              <w:sz w:val="28"/>
                              <w:szCs w:val="28"/>
                            </w:rPr>
                          </w:pPr>
                          <w:r>
                            <w:rPr>
                              <w:caps/>
                              <w:color w:val="4472C4" w:themeColor="accent1"/>
                              <w:sz w:val="28"/>
                              <w:szCs w:val="28"/>
                            </w:rPr>
                            <w:t>[Ημερομηνία]</w:t>
                          </w:r>
                        </w:p>
                      </w:sdtContent>
                    </w:sdt>
                    <w:p w:rsidR="00A30167" w:rsidRDefault="001C1484">
                      <w:pPr>
                        <w:pStyle w:val="a7"/>
                        <w:jc w:val="center"/>
                        <w:rPr>
                          <w:color w:val="4472C4" w:themeColor="accent1"/>
                        </w:rPr>
                      </w:pPr>
                      <w:sdt>
                        <w:sdtPr>
                          <w:rPr>
                            <w:caps/>
                            <w:color w:val="4472C4" w:themeColor="accent1"/>
                          </w:rPr>
                          <w:alias w:val="Εταιρεία"/>
                          <w:tag w:val=""/>
                          <w:id w:val="1390145197"/>
                          <w:showingPlcHdr/>
                          <w:dataBinding w:prefixMappings="xmlns:ns0='http://schemas.openxmlformats.org/officeDocument/2006/extended-properties' " w:xpath="/ns0:Properties[1]/ns0:Company[1]" w:storeItemID="{6668398D-A668-4E3E-A5EB-62B293D839F1}"/>
                          <w:text/>
                        </w:sdtPr>
                        <w:sdtContent>
                          <w:r w:rsidR="00A30167">
                            <w:rPr>
                              <w:caps/>
                              <w:color w:val="4472C4" w:themeColor="accent1"/>
                            </w:rPr>
                            <w:t>[Επωνυμία εταιρείας]</w:t>
                          </w:r>
                        </w:sdtContent>
                      </w:sdt>
                    </w:p>
                    <w:p w:rsidR="00A30167" w:rsidRDefault="001C1484">
                      <w:pPr>
                        <w:pStyle w:val="a7"/>
                        <w:jc w:val="center"/>
                        <w:rPr>
                          <w:color w:val="4472C4" w:themeColor="accent1"/>
                        </w:rPr>
                      </w:pPr>
                      <w:sdt>
                        <w:sdtPr>
                          <w:rPr>
                            <w:color w:val="4472C4" w:themeColor="accent1"/>
                          </w:rPr>
                          <w:alias w:val="Διεύθυνση"/>
                          <w:tag w:val=""/>
                          <w:id w:val="-726379553"/>
                          <w:showingPlcHdr/>
                          <w:dataBinding w:prefixMappings="xmlns:ns0='http://schemas.microsoft.com/office/2006/coverPageProps' " w:xpath="/ns0:CoverPageProperties[1]/ns0:CompanyAddress[1]" w:storeItemID="{55AF091B-3C7A-41E3-B477-F2FDAA23CFDA}"/>
                          <w:text/>
                        </w:sdtPr>
                        <w:sdtContent>
                          <w:r w:rsidR="00A30167">
                            <w:rPr>
                              <w:color w:val="4472C4" w:themeColor="accent1"/>
                            </w:rPr>
                            <w:t>[Διεύθυνση εταιρείας]</w:t>
                          </w:r>
                        </w:sdtContent>
                      </w:sdt>
                    </w:p>
                  </w:txbxContent>
                </v:textbox>
                <w10:wrap anchorx="margin" anchory="page"/>
              </v:shape>
            </w:pict>
          </w:r>
          <w:r w:rsidR="00A30167">
            <w:rPr>
              <w:noProof/>
              <w:color w:val="4472C4" w:themeColor="accent1"/>
            </w:rPr>
            <w:drawing>
              <wp:inline distT="0" distB="0" distL="0" distR="0">
                <wp:extent cx="758952" cy="478932"/>
                <wp:effectExtent l="0" t="0" r="3175" b="0"/>
                <wp:docPr id="144" name="Εικόνα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58952" cy="478932"/>
                        </a:xfrm>
                        <a:prstGeom prst="rect">
                          <a:avLst/>
                        </a:prstGeom>
                      </pic:spPr>
                    </pic:pic>
                  </a:graphicData>
                </a:graphic>
              </wp:inline>
            </w:drawing>
          </w:r>
        </w:p>
        <w:p w:rsidR="00A30167" w:rsidRDefault="00A30167">
          <w:pPr>
            <w:spacing w:after="160" w:line="259" w:lineRule="auto"/>
            <w:ind w:firstLine="0"/>
          </w:pPr>
          <w:r>
            <w:br w:type="page"/>
          </w:r>
        </w:p>
      </w:sdtContent>
    </w:sdt>
    <w:p w:rsidR="00A30167" w:rsidRDefault="00A30167" w:rsidP="00D733A2">
      <w:pPr>
        <w:pStyle w:val="1"/>
        <w:rPr>
          <w:lang w:val="en-US"/>
        </w:rPr>
      </w:pPr>
    </w:p>
    <w:sdt>
      <w:sdtPr>
        <w:rPr>
          <w:rFonts w:ascii="Times New Roman" w:eastAsiaTheme="minorHAnsi" w:hAnsi="Times New Roman" w:cstheme="minorBidi"/>
          <w:color w:val="auto"/>
          <w:sz w:val="22"/>
          <w:szCs w:val="22"/>
          <w:lang w:eastAsia="en-US"/>
        </w:rPr>
        <w:id w:val="-1630700917"/>
        <w:docPartObj>
          <w:docPartGallery w:val="Table of Contents"/>
          <w:docPartUnique/>
        </w:docPartObj>
      </w:sdtPr>
      <w:sdtEndPr>
        <w:rPr>
          <w:b/>
          <w:bCs/>
        </w:rPr>
      </w:sdtEndPr>
      <w:sdtContent>
        <w:p w:rsidR="00A30167" w:rsidRDefault="00A30167">
          <w:pPr>
            <w:pStyle w:val="a8"/>
          </w:pPr>
          <w:r>
            <w:t>Περιεχόμενα</w:t>
          </w:r>
        </w:p>
        <w:p w:rsidR="003F1C90" w:rsidRDefault="001C1484">
          <w:pPr>
            <w:pStyle w:val="10"/>
            <w:tabs>
              <w:tab w:val="right" w:leader="dot" w:pos="9060"/>
            </w:tabs>
            <w:rPr>
              <w:rFonts w:asciiTheme="minorHAnsi" w:eastAsiaTheme="minorEastAsia" w:hAnsiTheme="minorHAnsi"/>
              <w:noProof/>
              <w:lang w:eastAsia="el-GR"/>
            </w:rPr>
          </w:pPr>
          <w:r w:rsidRPr="001C1484">
            <w:fldChar w:fldCharType="begin"/>
          </w:r>
          <w:r w:rsidR="00A30167">
            <w:instrText xml:space="preserve"> TOC \o "1-3" \h \z \u </w:instrText>
          </w:r>
          <w:r w:rsidRPr="001C1484">
            <w:fldChar w:fldCharType="separate"/>
          </w:r>
          <w:hyperlink w:anchor="_Toc509859742" w:history="1">
            <w:r w:rsidR="003F1C90" w:rsidRPr="006A3584">
              <w:rPr>
                <w:rStyle w:val="-"/>
                <w:noProof/>
                <w:lang w:val="en-US"/>
              </w:rPr>
              <w:t>Ecology</w:t>
            </w:r>
            <w:r w:rsidR="003F1C90">
              <w:rPr>
                <w:noProof/>
                <w:webHidden/>
              </w:rPr>
              <w:tab/>
            </w:r>
            <w:r w:rsidR="003F1C90">
              <w:rPr>
                <w:noProof/>
                <w:webHidden/>
              </w:rPr>
              <w:fldChar w:fldCharType="begin"/>
            </w:r>
            <w:r w:rsidR="003F1C90">
              <w:rPr>
                <w:noProof/>
                <w:webHidden/>
              </w:rPr>
              <w:instrText xml:space="preserve"> PAGEREF _Toc509859742 \h </w:instrText>
            </w:r>
            <w:r w:rsidR="003F1C90">
              <w:rPr>
                <w:noProof/>
                <w:webHidden/>
              </w:rPr>
            </w:r>
            <w:r w:rsidR="003F1C90">
              <w:rPr>
                <w:noProof/>
                <w:webHidden/>
              </w:rPr>
              <w:fldChar w:fldCharType="separate"/>
            </w:r>
            <w:r w:rsidR="003F1C90">
              <w:rPr>
                <w:noProof/>
                <w:webHidden/>
              </w:rPr>
              <w:t>2</w:t>
            </w:r>
            <w:r w:rsidR="003F1C90">
              <w:rPr>
                <w:noProof/>
                <w:webHidden/>
              </w:rPr>
              <w:fldChar w:fldCharType="end"/>
            </w:r>
          </w:hyperlink>
        </w:p>
        <w:p w:rsidR="003F1C90" w:rsidRDefault="003F1C90">
          <w:pPr>
            <w:pStyle w:val="10"/>
            <w:tabs>
              <w:tab w:val="right" w:leader="dot" w:pos="9060"/>
            </w:tabs>
            <w:rPr>
              <w:rFonts w:asciiTheme="minorHAnsi" w:eastAsiaTheme="minorEastAsia" w:hAnsiTheme="minorHAnsi"/>
              <w:noProof/>
              <w:lang w:eastAsia="el-GR"/>
            </w:rPr>
          </w:pPr>
          <w:hyperlink w:anchor="_Toc509859743" w:history="1">
            <w:r w:rsidRPr="006A3584">
              <w:rPr>
                <w:rStyle w:val="-"/>
                <w:noProof/>
                <w:lang w:val="en-US"/>
              </w:rPr>
              <w:t>Ecology</w:t>
            </w:r>
            <w:r>
              <w:rPr>
                <w:noProof/>
                <w:webHidden/>
              </w:rPr>
              <w:tab/>
            </w:r>
            <w:r>
              <w:rPr>
                <w:noProof/>
                <w:webHidden/>
              </w:rPr>
              <w:fldChar w:fldCharType="begin"/>
            </w:r>
            <w:r>
              <w:rPr>
                <w:noProof/>
                <w:webHidden/>
              </w:rPr>
              <w:instrText xml:space="preserve"> PAGEREF _Toc509859743 \h </w:instrText>
            </w:r>
            <w:r>
              <w:rPr>
                <w:noProof/>
                <w:webHidden/>
              </w:rPr>
            </w:r>
            <w:r>
              <w:rPr>
                <w:noProof/>
                <w:webHidden/>
              </w:rPr>
              <w:fldChar w:fldCharType="separate"/>
            </w:r>
            <w:r>
              <w:rPr>
                <w:noProof/>
                <w:webHidden/>
              </w:rPr>
              <w:t>3</w:t>
            </w:r>
            <w:r>
              <w:rPr>
                <w:noProof/>
                <w:webHidden/>
              </w:rPr>
              <w:fldChar w:fldCharType="end"/>
            </w:r>
          </w:hyperlink>
        </w:p>
        <w:p w:rsidR="003F1C90" w:rsidRDefault="003F1C90">
          <w:pPr>
            <w:pStyle w:val="20"/>
            <w:tabs>
              <w:tab w:val="right" w:leader="dot" w:pos="9060"/>
            </w:tabs>
            <w:rPr>
              <w:rFonts w:asciiTheme="minorHAnsi" w:eastAsiaTheme="minorEastAsia" w:hAnsiTheme="minorHAnsi"/>
              <w:noProof/>
              <w:lang w:eastAsia="el-GR"/>
            </w:rPr>
          </w:pPr>
          <w:hyperlink w:anchor="_Toc509859744" w:history="1">
            <w:r w:rsidRPr="006A3584">
              <w:rPr>
                <w:rStyle w:val="-"/>
                <w:noProof/>
                <w:lang w:val="en-US"/>
              </w:rPr>
              <w:t>Biodiversity</w:t>
            </w:r>
            <w:r>
              <w:rPr>
                <w:noProof/>
                <w:webHidden/>
              </w:rPr>
              <w:tab/>
            </w:r>
            <w:r>
              <w:rPr>
                <w:noProof/>
                <w:webHidden/>
              </w:rPr>
              <w:fldChar w:fldCharType="begin"/>
            </w:r>
            <w:r>
              <w:rPr>
                <w:noProof/>
                <w:webHidden/>
              </w:rPr>
              <w:instrText xml:space="preserve"> PAGEREF _Toc509859744 \h </w:instrText>
            </w:r>
            <w:r>
              <w:rPr>
                <w:noProof/>
                <w:webHidden/>
              </w:rPr>
            </w:r>
            <w:r>
              <w:rPr>
                <w:noProof/>
                <w:webHidden/>
              </w:rPr>
              <w:fldChar w:fldCharType="separate"/>
            </w:r>
            <w:r>
              <w:rPr>
                <w:noProof/>
                <w:webHidden/>
              </w:rPr>
              <w:t>3</w:t>
            </w:r>
            <w:r>
              <w:rPr>
                <w:noProof/>
                <w:webHidden/>
              </w:rPr>
              <w:fldChar w:fldCharType="end"/>
            </w:r>
          </w:hyperlink>
        </w:p>
        <w:p w:rsidR="003F1C90" w:rsidRDefault="003F1C90">
          <w:pPr>
            <w:pStyle w:val="10"/>
            <w:tabs>
              <w:tab w:val="right" w:leader="dot" w:pos="9060"/>
            </w:tabs>
            <w:rPr>
              <w:rFonts w:asciiTheme="minorHAnsi" w:eastAsiaTheme="minorEastAsia" w:hAnsiTheme="minorHAnsi"/>
              <w:noProof/>
              <w:lang w:eastAsia="el-GR"/>
            </w:rPr>
          </w:pPr>
          <w:hyperlink w:anchor="_Toc509859745" w:history="1">
            <w:r w:rsidRPr="006A3584">
              <w:rPr>
                <w:rStyle w:val="-"/>
                <w:noProof/>
                <w:lang w:val="en-US"/>
              </w:rPr>
              <w:t>Ecology</w:t>
            </w:r>
            <w:r>
              <w:rPr>
                <w:noProof/>
                <w:webHidden/>
              </w:rPr>
              <w:tab/>
            </w:r>
            <w:r>
              <w:rPr>
                <w:noProof/>
                <w:webHidden/>
              </w:rPr>
              <w:fldChar w:fldCharType="begin"/>
            </w:r>
            <w:r>
              <w:rPr>
                <w:noProof/>
                <w:webHidden/>
              </w:rPr>
              <w:instrText xml:space="preserve"> PAGEREF _Toc509859745 \h </w:instrText>
            </w:r>
            <w:r>
              <w:rPr>
                <w:noProof/>
                <w:webHidden/>
              </w:rPr>
            </w:r>
            <w:r>
              <w:rPr>
                <w:noProof/>
                <w:webHidden/>
              </w:rPr>
              <w:fldChar w:fldCharType="separate"/>
            </w:r>
            <w:r>
              <w:rPr>
                <w:noProof/>
                <w:webHidden/>
              </w:rPr>
              <w:t>4</w:t>
            </w:r>
            <w:r>
              <w:rPr>
                <w:noProof/>
                <w:webHidden/>
              </w:rPr>
              <w:fldChar w:fldCharType="end"/>
            </w:r>
          </w:hyperlink>
        </w:p>
        <w:p w:rsidR="003F1C90" w:rsidRDefault="003F1C90">
          <w:pPr>
            <w:pStyle w:val="20"/>
            <w:tabs>
              <w:tab w:val="right" w:leader="dot" w:pos="9060"/>
            </w:tabs>
            <w:rPr>
              <w:rFonts w:asciiTheme="minorHAnsi" w:eastAsiaTheme="minorEastAsia" w:hAnsiTheme="minorHAnsi"/>
              <w:noProof/>
              <w:lang w:eastAsia="el-GR"/>
            </w:rPr>
          </w:pPr>
          <w:hyperlink w:anchor="_Toc509859746" w:history="1">
            <w:r w:rsidRPr="006A3584">
              <w:rPr>
                <w:rStyle w:val="-"/>
                <w:noProof/>
              </w:rPr>
              <w:t>Habitat</w:t>
            </w:r>
            <w:r>
              <w:rPr>
                <w:noProof/>
                <w:webHidden/>
              </w:rPr>
              <w:tab/>
            </w:r>
            <w:r>
              <w:rPr>
                <w:noProof/>
                <w:webHidden/>
              </w:rPr>
              <w:fldChar w:fldCharType="begin"/>
            </w:r>
            <w:r>
              <w:rPr>
                <w:noProof/>
                <w:webHidden/>
              </w:rPr>
              <w:instrText xml:space="preserve"> PAGEREF _Toc509859746 \h </w:instrText>
            </w:r>
            <w:r>
              <w:rPr>
                <w:noProof/>
                <w:webHidden/>
              </w:rPr>
            </w:r>
            <w:r>
              <w:rPr>
                <w:noProof/>
                <w:webHidden/>
              </w:rPr>
              <w:fldChar w:fldCharType="separate"/>
            </w:r>
            <w:r>
              <w:rPr>
                <w:noProof/>
                <w:webHidden/>
              </w:rPr>
              <w:t>4</w:t>
            </w:r>
            <w:r>
              <w:rPr>
                <w:noProof/>
                <w:webHidden/>
              </w:rPr>
              <w:fldChar w:fldCharType="end"/>
            </w:r>
          </w:hyperlink>
        </w:p>
        <w:p w:rsidR="003F1C90" w:rsidRDefault="003F1C90">
          <w:pPr>
            <w:pStyle w:val="10"/>
            <w:tabs>
              <w:tab w:val="right" w:leader="dot" w:pos="9060"/>
            </w:tabs>
            <w:rPr>
              <w:rFonts w:asciiTheme="minorHAnsi" w:eastAsiaTheme="minorEastAsia" w:hAnsiTheme="minorHAnsi"/>
              <w:noProof/>
              <w:lang w:eastAsia="el-GR"/>
            </w:rPr>
          </w:pPr>
          <w:hyperlink w:anchor="_Toc509859747" w:history="1">
            <w:r w:rsidRPr="006A3584">
              <w:rPr>
                <w:rStyle w:val="-"/>
                <w:noProof/>
                <w:lang w:val="en-US"/>
              </w:rPr>
              <w:t>Ecology</w:t>
            </w:r>
            <w:r>
              <w:rPr>
                <w:noProof/>
                <w:webHidden/>
              </w:rPr>
              <w:tab/>
            </w:r>
            <w:r>
              <w:rPr>
                <w:noProof/>
                <w:webHidden/>
              </w:rPr>
              <w:fldChar w:fldCharType="begin"/>
            </w:r>
            <w:r>
              <w:rPr>
                <w:noProof/>
                <w:webHidden/>
              </w:rPr>
              <w:instrText xml:space="preserve"> PAGEREF _Toc509859747 \h </w:instrText>
            </w:r>
            <w:r>
              <w:rPr>
                <w:noProof/>
                <w:webHidden/>
              </w:rPr>
            </w:r>
            <w:r>
              <w:rPr>
                <w:noProof/>
                <w:webHidden/>
              </w:rPr>
              <w:fldChar w:fldCharType="separate"/>
            </w:r>
            <w:r>
              <w:rPr>
                <w:noProof/>
                <w:webHidden/>
              </w:rPr>
              <w:t>5</w:t>
            </w:r>
            <w:r>
              <w:rPr>
                <w:noProof/>
                <w:webHidden/>
              </w:rPr>
              <w:fldChar w:fldCharType="end"/>
            </w:r>
          </w:hyperlink>
        </w:p>
        <w:p w:rsidR="003F1C90" w:rsidRDefault="003F1C90">
          <w:pPr>
            <w:pStyle w:val="20"/>
            <w:tabs>
              <w:tab w:val="right" w:leader="dot" w:pos="9060"/>
            </w:tabs>
            <w:rPr>
              <w:rFonts w:asciiTheme="minorHAnsi" w:eastAsiaTheme="minorEastAsia" w:hAnsiTheme="minorHAnsi"/>
              <w:noProof/>
              <w:lang w:eastAsia="el-GR"/>
            </w:rPr>
          </w:pPr>
          <w:hyperlink w:anchor="_Toc509859748" w:history="1">
            <w:r w:rsidRPr="006A3584">
              <w:rPr>
                <w:rStyle w:val="-"/>
                <w:noProof/>
                <w:lang w:val="en-US"/>
              </w:rPr>
              <w:t>Biomes</w:t>
            </w:r>
            <w:r>
              <w:rPr>
                <w:noProof/>
                <w:webHidden/>
              </w:rPr>
              <w:tab/>
            </w:r>
            <w:r>
              <w:rPr>
                <w:noProof/>
                <w:webHidden/>
              </w:rPr>
              <w:fldChar w:fldCharType="begin"/>
            </w:r>
            <w:r>
              <w:rPr>
                <w:noProof/>
                <w:webHidden/>
              </w:rPr>
              <w:instrText xml:space="preserve"> PAGEREF _Toc509859748 \h </w:instrText>
            </w:r>
            <w:r>
              <w:rPr>
                <w:noProof/>
                <w:webHidden/>
              </w:rPr>
            </w:r>
            <w:r>
              <w:rPr>
                <w:noProof/>
                <w:webHidden/>
              </w:rPr>
              <w:fldChar w:fldCharType="separate"/>
            </w:r>
            <w:r>
              <w:rPr>
                <w:noProof/>
                <w:webHidden/>
              </w:rPr>
              <w:t>5</w:t>
            </w:r>
            <w:r>
              <w:rPr>
                <w:noProof/>
                <w:webHidden/>
              </w:rPr>
              <w:fldChar w:fldCharType="end"/>
            </w:r>
          </w:hyperlink>
        </w:p>
        <w:p w:rsidR="003F1C90" w:rsidRDefault="003F1C90">
          <w:pPr>
            <w:pStyle w:val="10"/>
            <w:tabs>
              <w:tab w:val="right" w:leader="dot" w:pos="9060"/>
            </w:tabs>
            <w:rPr>
              <w:rFonts w:asciiTheme="minorHAnsi" w:eastAsiaTheme="minorEastAsia" w:hAnsiTheme="minorHAnsi"/>
              <w:noProof/>
              <w:lang w:eastAsia="el-GR"/>
            </w:rPr>
          </w:pPr>
          <w:hyperlink w:anchor="_Toc509859749" w:history="1">
            <w:r w:rsidRPr="006A3584">
              <w:rPr>
                <w:rStyle w:val="-"/>
                <w:noProof/>
                <w:lang w:val="en-US"/>
              </w:rPr>
              <w:t>Ecology</w:t>
            </w:r>
            <w:r>
              <w:rPr>
                <w:noProof/>
                <w:webHidden/>
              </w:rPr>
              <w:tab/>
            </w:r>
            <w:r>
              <w:rPr>
                <w:noProof/>
                <w:webHidden/>
              </w:rPr>
              <w:fldChar w:fldCharType="begin"/>
            </w:r>
            <w:r>
              <w:rPr>
                <w:noProof/>
                <w:webHidden/>
              </w:rPr>
              <w:instrText xml:space="preserve"> PAGEREF _Toc509859749 \h </w:instrText>
            </w:r>
            <w:r>
              <w:rPr>
                <w:noProof/>
                <w:webHidden/>
              </w:rPr>
            </w:r>
            <w:r>
              <w:rPr>
                <w:noProof/>
                <w:webHidden/>
              </w:rPr>
              <w:fldChar w:fldCharType="separate"/>
            </w:r>
            <w:r>
              <w:rPr>
                <w:noProof/>
                <w:webHidden/>
              </w:rPr>
              <w:t>6</w:t>
            </w:r>
            <w:r>
              <w:rPr>
                <w:noProof/>
                <w:webHidden/>
              </w:rPr>
              <w:fldChar w:fldCharType="end"/>
            </w:r>
          </w:hyperlink>
        </w:p>
        <w:p w:rsidR="003F1C90" w:rsidRDefault="003F1C90">
          <w:pPr>
            <w:pStyle w:val="20"/>
            <w:tabs>
              <w:tab w:val="right" w:leader="dot" w:pos="9060"/>
            </w:tabs>
            <w:rPr>
              <w:rFonts w:asciiTheme="minorHAnsi" w:eastAsiaTheme="minorEastAsia" w:hAnsiTheme="minorHAnsi"/>
              <w:noProof/>
              <w:lang w:eastAsia="el-GR"/>
            </w:rPr>
          </w:pPr>
          <w:hyperlink w:anchor="_Toc509859750" w:history="1">
            <w:r w:rsidRPr="006A3584">
              <w:rPr>
                <w:rStyle w:val="-"/>
                <w:noProof/>
                <w:lang w:val="en-US"/>
              </w:rPr>
              <w:t>Biosphere</w:t>
            </w:r>
            <w:r>
              <w:rPr>
                <w:noProof/>
                <w:webHidden/>
              </w:rPr>
              <w:tab/>
            </w:r>
            <w:r>
              <w:rPr>
                <w:noProof/>
                <w:webHidden/>
              </w:rPr>
              <w:fldChar w:fldCharType="begin"/>
            </w:r>
            <w:r>
              <w:rPr>
                <w:noProof/>
                <w:webHidden/>
              </w:rPr>
              <w:instrText xml:space="preserve"> PAGEREF _Toc509859750 \h </w:instrText>
            </w:r>
            <w:r>
              <w:rPr>
                <w:noProof/>
                <w:webHidden/>
              </w:rPr>
            </w:r>
            <w:r>
              <w:rPr>
                <w:noProof/>
                <w:webHidden/>
              </w:rPr>
              <w:fldChar w:fldCharType="separate"/>
            </w:r>
            <w:r>
              <w:rPr>
                <w:noProof/>
                <w:webHidden/>
              </w:rPr>
              <w:t>6</w:t>
            </w:r>
            <w:r>
              <w:rPr>
                <w:noProof/>
                <w:webHidden/>
              </w:rPr>
              <w:fldChar w:fldCharType="end"/>
            </w:r>
          </w:hyperlink>
        </w:p>
        <w:p w:rsidR="003F1C90" w:rsidRDefault="003F1C90">
          <w:pPr>
            <w:pStyle w:val="10"/>
            <w:tabs>
              <w:tab w:val="right" w:leader="dot" w:pos="9060"/>
            </w:tabs>
            <w:rPr>
              <w:rFonts w:asciiTheme="minorHAnsi" w:eastAsiaTheme="minorEastAsia" w:hAnsiTheme="minorHAnsi"/>
              <w:noProof/>
              <w:lang w:eastAsia="el-GR"/>
            </w:rPr>
          </w:pPr>
          <w:hyperlink w:anchor="_Toc509859751" w:history="1">
            <w:r w:rsidRPr="006A3584">
              <w:rPr>
                <w:rStyle w:val="-"/>
                <w:noProof/>
              </w:rPr>
              <w:t>Η οικογένειά μου.</w:t>
            </w:r>
            <w:r>
              <w:rPr>
                <w:noProof/>
                <w:webHidden/>
              </w:rPr>
              <w:tab/>
            </w:r>
            <w:r>
              <w:rPr>
                <w:noProof/>
                <w:webHidden/>
              </w:rPr>
              <w:fldChar w:fldCharType="begin"/>
            </w:r>
            <w:r>
              <w:rPr>
                <w:noProof/>
                <w:webHidden/>
              </w:rPr>
              <w:instrText xml:space="preserve"> PAGEREF _Toc509859751 \h </w:instrText>
            </w:r>
            <w:r>
              <w:rPr>
                <w:noProof/>
                <w:webHidden/>
              </w:rPr>
            </w:r>
            <w:r>
              <w:rPr>
                <w:noProof/>
                <w:webHidden/>
              </w:rPr>
              <w:fldChar w:fldCharType="separate"/>
            </w:r>
            <w:r>
              <w:rPr>
                <w:noProof/>
                <w:webHidden/>
              </w:rPr>
              <w:t>7</w:t>
            </w:r>
            <w:r>
              <w:rPr>
                <w:noProof/>
                <w:webHidden/>
              </w:rPr>
              <w:fldChar w:fldCharType="end"/>
            </w:r>
          </w:hyperlink>
        </w:p>
        <w:p w:rsidR="00A30167" w:rsidRDefault="001C1484">
          <w:r>
            <w:rPr>
              <w:b/>
              <w:bCs/>
            </w:rPr>
            <w:fldChar w:fldCharType="end"/>
          </w:r>
        </w:p>
      </w:sdtContent>
    </w:sdt>
    <w:p w:rsidR="00A30167" w:rsidRDefault="00A30167" w:rsidP="00D733A2">
      <w:pPr>
        <w:pStyle w:val="1"/>
        <w:rPr>
          <w:lang w:val="en-US"/>
        </w:rPr>
      </w:pPr>
    </w:p>
    <w:p w:rsidR="00A30167" w:rsidRDefault="00A30167">
      <w:pPr>
        <w:spacing w:after="160" w:line="259" w:lineRule="auto"/>
        <w:ind w:firstLine="0"/>
        <w:rPr>
          <w:rFonts w:ascii="Arial" w:eastAsiaTheme="majorEastAsia" w:hAnsi="Arial" w:cstheme="majorBidi"/>
          <w:color w:val="FF0000"/>
          <w:sz w:val="34"/>
          <w:szCs w:val="32"/>
          <w:lang w:val="en-US"/>
        </w:rPr>
      </w:pPr>
      <w:r>
        <w:rPr>
          <w:lang w:val="en-US"/>
        </w:rPr>
        <w:br w:type="page"/>
      </w:r>
    </w:p>
    <w:p w:rsidR="00882D13" w:rsidRDefault="00882D13" w:rsidP="003F1C90">
      <w:pPr>
        <w:pStyle w:val="1"/>
        <w:rPr>
          <w:lang w:val="en-US"/>
        </w:rPr>
      </w:pPr>
      <w:bookmarkStart w:id="0" w:name="_Toc509859742"/>
      <w:r>
        <w:rPr>
          <w:lang w:val="en-US"/>
        </w:rPr>
        <w:lastRenderedPageBreak/>
        <w:t>Ecology</w:t>
      </w:r>
      <w:bookmarkEnd w:id="0"/>
    </w:p>
    <w:p w:rsidR="006F70D1" w:rsidRPr="006F70D1" w:rsidRDefault="006F70D1" w:rsidP="0017309D">
      <w:pPr>
        <w:rPr>
          <w:lang w:val="en-US"/>
        </w:rPr>
      </w:pPr>
      <w:r w:rsidRPr="006F70D1">
        <w:rPr>
          <w:lang w:val="en-US"/>
        </w:rPr>
        <w:t xml:space="preserve">Ecology (from Greek: </w:t>
      </w:r>
      <w:ins w:id="1" w:author="Pauline" w:date="2018-03-26T20:49:00Z">
        <w:r w:rsidR="007D166F">
          <w:t>Σπίτι</w:t>
        </w:r>
      </w:ins>
      <w:del w:id="2" w:author="Pauline" w:date="2018-03-26T20:49:00Z">
        <w:r w:rsidRPr="006F70D1" w:rsidDel="007D166F">
          <w:rPr>
            <w:lang w:val="en-US"/>
          </w:rPr>
          <w:delText>οἶκος</w:delText>
        </w:r>
      </w:del>
      <w:r w:rsidRPr="006F70D1">
        <w:rPr>
          <w:lang w:val="en-US"/>
        </w:rPr>
        <w:t>, "</w:t>
      </w:r>
      <w:ins w:id="3" w:author="Pauline" w:date="2018-03-26T20:49:00Z">
        <w:r w:rsidR="007D166F">
          <w:rPr>
            <w:lang w:val="en-US"/>
          </w:rPr>
          <w:t>Home</w:t>
        </w:r>
      </w:ins>
      <w:del w:id="4" w:author="Pauline" w:date="2018-03-26T20:49:00Z">
        <w:r w:rsidRPr="006F70D1" w:rsidDel="007D166F">
          <w:rPr>
            <w:lang w:val="en-US"/>
          </w:rPr>
          <w:delText>house</w:delText>
        </w:r>
      </w:del>
      <w:r w:rsidRPr="006F70D1">
        <w:rPr>
          <w:lang w:val="en-US"/>
        </w:rPr>
        <w:t>", or "environment"; -</w:t>
      </w:r>
      <w:ins w:id="5" w:author="Pauline" w:date="2018-03-26T20:50:00Z">
        <w:r w:rsidR="007D166F">
          <w:t>Σοφ</w:t>
        </w:r>
      </w:ins>
      <w:ins w:id="6" w:author="Pauline" w:date="2018-03-26T20:51:00Z">
        <w:r w:rsidR="007D166F">
          <w:t>ή</w:t>
        </w:r>
      </w:ins>
      <w:del w:id="7" w:author="Pauline" w:date="2018-03-26T20:50:00Z">
        <w:r w:rsidRPr="006F70D1" w:rsidDel="007D166F">
          <w:rPr>
            <w:lang w:val="en-US"/>
          </w:rPr>
          <w:delText>λογία</w:delText>
        </w:r>
      </w:del>
      <w:r w:rsidRPr="006F70D1">
        <w:rPr>
          <w:lang w:val="en-US"/>
        </w:rPr>
        <w:t>, "study of"</w:t>
      </w:r>
      <w:proofErr w:type="gramStart"/>
      <w:r w:rsidRPr="006F70D1">
        <w:rPr>
          <w:lang w:val="en-US"/>
        </w:rPr>
        <w:t>)[</w:t>
      </w:r>
      <w:proofErr w:type="gramEnd"/>
      <w:r w:rsidRPr="006F70D1">
        <w:rPr>
          <w:lang w:val="en-US"/>
        </w:rPr>
        <w:t xml:space="preserve">A] is the branch of biology[1] which studies the interactions among organisms and their environment. Objects of study include interactions of organisms with each other and with </w:t>
      </w:r>
      <w:proofErr w:type="spellStart"/>
      <w:r w:rsidRPr="006F70D1">
        <w:rPr>
          <w:lang w:val="en-US"/>
        </w:rPr>
        <w:t>abiotic</w:t>
      </w:r>
      <w:proofErr w:type="spellEnd"/>
      <w:r w:rsidRPr="006F70D1">
        <w:rPr>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ins w:id="8" w:author="Pauline" w:date="2018-03-26T20:52:00Z">
        <w:r w:rsidR="007D166F">
          <w:rPr>
            <w:lang w:val="en-US"/>
          </w:rPr>
          <w:t>children</w:t>
        </w:r>
        <w:r w:rsidR="007D166F">
          <w:rPr>
            <w:lang w:val="en-US"/>
          </w:rPr>
          <w:t xml:space="preserve"> born</w:t>
        </w:r>
      </w:ins>
      <w:del w:id="9" w:author="Pauline" w:date="2018-03-26T20:52:00Z">
        <w:r w:rsidRPr="006F70D1" w:rsidDel="007D166F">
          <w:rPr>
            <w:lang w:val="en-US"/>
          </w:rPr>
          <w:delText>pedogenesis</w:delText>
        </w:r>
      </w:del>
      <w:r w:rsidRPr="006F70D1">
        <w:rPr>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59054C" w:rsidRPr="0017309D" w:rsidRDefault="006F70D1" w:rsidP="006F70D1">
      <w:pPr>
        <w:rPr>
          <w:rFonts w:cs="Times New Roman"/>
          <w:lang w:val="en-US"/>
        </w:rPr>
      </w:pPr>
      <w:r w:rsidRPr="0017309D">
        <w:rPr>
          <w:rFonts w:cs="Times New Roman"/>
          <w:color w:val="222222"/>
          <w:shd w:val="clear" w:color="auto" w:fill="FFFFFF"/>
          <w:lang w:val="en-US"/>
        </w:rPr>
        <w:t>Ecology has practical applications in conservation biology, wetland management, natural resource management (</w:t>
      </w:r>
      <w:proofErr w:type="spellStart"/>
      <w:r w:rsidRPr="0017309D">
        <w:rPr>
          <w:rFonts w:cs="Times New Roman"/>
          <w:color w:val="222222"/>
          <w:shd w:val="clear" w:color="auto" w:fill="FFFFFF"/>
          <w:lang w:val="en-US"/>
        </w:rPr>
        <w:t>agroecology</w:t>
      </w:r>
      <w:proofErr w:type="spellEnd"/>
      <w:r w:rsidRPr="0017309D">
        <w:rPr>
          <w:rFonts w:cs="Times New Roman"/>
          <w:color w:val="222222"/>
          <w:shd w:val="clear" w:color="auto" w:fill="FFFFFF"/>
          <w:lang w:val="en-US"/>
        </w:rPr>
        <w:t xml:space="preserve">, agriculture, forestry, </w:t>
      </w:r>
      <w:proofErr w:type="spellStart"/>
      <w:r w:rsidRPr="0017309D">
        <w:rPr>
          <w:rFonts w:cs="Times New Roman"/>
          <w:color w:val="222222"/>
          <w:shd w:val="clear" w:color="auto" w:fill="FFFFFF"/>
          <w:lang w:val="en-US"/>
        </w:rPr>
        <w:t>agroforestry</w:t>
      </w:r>
      <w:proofErr w:type="spellEnd"/>
      <w:r w:rsidRPr="0017309D">
        <w:rPr>
          <w:rFonts w:cs="Times New Roman"/>
          <w:color w:val="222222"/>
          <w:shd w:val="clear" w:color="auto" w:fill="FFFFFF"/>
          <w:lang w:val="en-US"/>
        </w:rPr>
        <w:t xml:space="preserve">, </w:t>
      </w:r>
      <w:proofErr w:type="gramStart"/>
      <w:r w:rsidRPr="0017309D">
        <w:rPr>
          <w:rFonts w:cs="Times New Roman"/>
          <w:color w:val="222222"/>
          <w:shd w:val="clear" w:color="auto" w:fill="FFFFFF"/>
          <w:lang w:val="en-US"/>
        </w:rPr>
        <w:t>fisheries</w:t>
      </w:r>
      <w:proofErr w:type="gramEnd"/>
      <w:r w:rsidRPr="0017309D">
        <w:rPr>
          <w:rFonts w:cs="Times New Roman"/>
          <w:color w:val="222222"/>
          <w:shd w:val="clear" w:color="auto" w:fill="FFFFFF"/>
          <w:lang w:val="en-US"/>
        </w:rPr>
        <w:t>),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w:t>
      </w:r>
      <w:proofErr w:type="spellStart"/>
      <w:r w:rsidRPr="0017309D">
        <w:rPr>
          <w:rFonts w:cs="Times New Roman"/>
          <w:color w:val="222222"/>
          <w:shd w:val="clear" w:color="auto" w:fill="FFFFFF"/>
          <w:lang w:val="en-US"/>
        </w:rPr>
        <w:t>abiotic</w:t>
      </w:r>
      <w:proofErr w:type="spellEnd"/>
      <w:r w:rsidRPr="0017309D">
        <w:rPr>
          <w:rFonts w:cs="Times New Roman"/>
          <w:color w:val="222222"/>
          <w:shd w:val="clear" w:color="auto" w:fill="FFFFFF"/>
          <w:lang w:val="en-US"/>
        </w:rPr>
        <w:t>)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59054C" w:rsidRDefault="0059054C" w:rsidP="00882D13">
      <w:pPr>
        <w:ind w:left="1418" w:right="1418"/>
        <w:rPr>
          <w:lang w:val="en-US"/>
        </w:rPr>
      </w:pPr>
      <w:r>
        <w:rPr>
          <w:lang w:val="en-US"/>
        </w:rPr>
        <w:br w:type="page"/>
      </w:r>
    </w:p>
    <w:p w:rsidR="00882D13" w:rsidRDefault="00A30167" w:rsidP="00D733A2">
      <w:pPr>
        <w:pStyle w:val="1"/>
        <w:rPr>
          <w:lang w:val="en-US"/>
        </w:rPr>
      </w:pPr>
      <w:bookmarkStart w:id="10" w:name="_Toc509859743"/>
      <w:r>
        <w:rPr>
          <w:lang w:val="en-US"/>
        </w:rPr>
        <w:lastRenderedPageBreak/>
        <w:t>Ecology</w:t>
      </w:r>
      <w:bookmarkEnd w:id="10"/>
    </w:p>
    <w:p w:rsidR="00A30167" w:rsidRPr="00A30167" w:rsidRDefault="00A30167" w:rsidP="00A30167">
      <w:pPr>
        <w:pStyle w:val="2"/>
        <w:rPr>
          <w:lang w:val="en-US"/>
        </w:rPr>
      </w:pPr>
      <w:bookmarkStart w:id="11" w:name="_Toc509859744"/>
      <w:r>
        <w:rPr>
          <w:lang w:val="en-US"/>
        </w:rPr>
        <w:t>Biodiversity</w:t>
      </w:r>
      <w:bookmarkEnd w:id="11"/>
    </w:p>
    <w:p w:rsidR="003F1C90" w:rsidRDefault="006F70D1" w:rsidP="0017309D">
      <w:pPr>
        <w:spacing w:after="380"/>
        <w:rPr>
          <w:lang w:val="en-US"/>
        </w:rPr>
      </w:pPr>
      <w:r w:rsidRPr="003F1C90">
        <w:rPr>
          <w:lang w:val="en-US"/>
        </w:rPr>
        <w:t xml:space="preserve"> 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 Biodiversity includes species diversity, ecosystem diversity, and genetic diversity and scientists are interested in the way that this diversity affects the complex ecological processes operating at and among these respective levels. Biodiversity plays an important role in ecosystem services which by definition maintain and improve human quality of life. Conservation priorities and management techniques require different approaches and considerations to address the full ecological scope of biodiversity. Natural capital that supports populations is critical for maintaining ecosystem services and species migration (e.g., </w:t>
      </w:r>
      <w:proofErr w:type="spellStart"/>
      <w:r w:rsidRPr="003F1C90">
        <w:rPr>
          <w:lang w:val="en-US"/>
        </w:rPr>
        <w:t>riverine</w:t>
      </w:r>
      <w:proofErr w:type="spellEnd"/>
      <w:r w:rsidRPr="003F1C90">
        <w:rPr>
          <w:lang w:val="en-US"/>
        </w:rPr>
        <w:t xml:space="preserve"> fish runs and avian insect control) has been implicated as one mechanism by which those service losses are experienced. An understanding of biodiversity has practical applications for species and ecosystem-level conservation planners as they make management recommendations to consulting firms, governments, and industry.</w:t>
      </w:r>
      <w:r w:rsidR="00C11224" w:rsidRPr="003F1C90">
        <w:rPr>
          <w:lang w:val="en-US"/>
        </w:rPr>
        <w:br w:type="page"/>
      </w:r>
    </w:p>
    <w:p w:rsidR="003F1C90" w:rsidRDefault="003F1C90" w:rsidP="003F1C90">
      <w:pPr>
        <w:pStyle w:val="1"/>
        <w:rPr>
          <w:lang w:val="en-US"/>
        </w:rPr>
      </w:pPr>
      <w:bookmarkStart w:id="12" w:name="_Toc509859745"/>
      <w:r>
        <w:rPr>
          <w:lang w:val="en-US"/>
        </w:rPr>
        <w:lastRenderedPageBreak/>
        <w:t>Ecology</w:t>
      </w:r>
      <w:bookmarkEnd w:id="12"/>
    </w:p>
    <w:p w:rsidR="00A30167" w:rsidRPr="00866016" w:rsidRDefault="00882D13" w:rsidP="003F1C90">
      <w:pPr>
        <w:pStyle w:val="2"/>
        <w:rPr>
          <w:rStyle w:val="1Char"/>
          <w:lang w:val="en-US"/>
        </w:rPr>
      </w:pPr>
      <w:bookmarkStart w:id="13" w:name="_Toc509859746"/>
      <w:proofErr w:type="spellStart"/>
      <w:r w:rsidRPr="003F1C90">
        <w:t>Habitat</w:t>
      </w:r>
      <w:bookmarkEnd w:id="13"/>
      <w:proofErr w:type="spellEnd"/>
    </w:p>
    <w:p w:rsidR="00866016" w:rsidRDefault="00882D13" w:rsidP="0017309D">
      <w:pPr>
        <w:rPr>
          <w:lang w:val="en-US"/>
        </w:rPr>
      </w:pPr>
      <w:r w:rsidRPr="00882D13">
        <w:rPr>
          <w:lang w:val="en-US"/>
        </w:rPr>
        <w:t xml:space="preserve">The habitat of a species describes the environment over which a species is known to occur and the type of community that is formed as a result. More specifically, "habitats can be defined as regions in environmental space that are composed of multiple dimensions, each representing a biotic or </w:t>
      </w:r>
      <w:proofErr w:type="spellStart"/>
      <w:r w:rsidRPr="00882D13">
        <w:rPr>
          <w:lang w:val="en-US"/>
        </w:rPr>
        <w:t>abiotic</w:t>
      </w:r>
      <w:proofErr w:type="spellEnd"/>
      <w:r w:rsidRPr="00882D13">
        <w:rPr>
          <w:lang w:val="en-US"/>
        </w:rPr>
        <w:t xml:space="preserve"> environmental variable; that is, any component or characteristic of the environment related directly (e.g. forage biomass and quality) or indirectly (e.g. elevation) to the use of a location by the animal. For example, a habitat might be an aquatic or terrestrial environment that can be further categorized as a </w:t>
      </w:r>
      <w:proofErr w:type="spellStart"/>
      <w:r w:rsidRPr="00882D13">
        <w:rPr>
          <w:lang w:val="en-US"/>
        </w:rPr>
        <w:t>montane</w:t>
      </w:r>
      <w:proofErr w:type="spellEnd"/>
      <w:r w:rsidRPr="00882D13">
        <w:rPr>
          <w:lang w:val="en-US"/>
        </w:rPr>
        <w:t xml:space="preserv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882D13">
        <w:rPr>
          <w:lang w:val="en-US"/>
        </w:rPr>
        <w:t>Tropidurushispidus</w:t>
      </w:r>
      <w:proofErr w:type="spellEnd"/>
      <w:r w:rsidRPr="00882D13">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882D13">
        <w:rPr>
          <w:lang w:val="en-US"/>
        </w:rPr>
        <w:t>amphibians,</w:t>
      </w:r>
      <w:proofErr w:type="gramEnd"/>
      <w:r w:rsidRPr="00882D13">
        <w:rPr>
          <w:lang w:val="en-US"/>
        </w:rPr>
        <w:t xml:space="preserve"> and in insects that transition from aquatic to terrestrial habitats. Biotope and habitat are sometimes used </w:t>
      </w:r>
      <w:proofErr w:type="spellStart"/>
      <w:r w:rsidRPr="00882D13">
        <w:rPr>
          <w:lang w:val="en-US"/>
        </w:rPr>
        <w:t>interchangeably</w:t>
      </w:r>
      <w:proofErr w:type="gramStart"/>
      <w:r w:rsidRPr="00882D13">
        <w:rPr>
          <w:lang w:val="en-US"/>
        </w:rPr>
        <w:t>,but</w:t>
      </w:r>
      <w:proofErr w:type="spellEnd"/>
      <w:proofErr w:type="gramEnd"/>
      <w:r w:rsidRPr="00882D13">
        <w:rPr>
          <w:lang w:val="en-US"/>
        </w:rPr>
        <w:t xml:space="preserve"> the former applies to a community'</w:t>
      </w:r>
      <w:r w:rsidR="006F70D1">
        <w:rPr>
          <w:lang w:val="en-US"/>
        </w:rPr>
        <w:t>s environment.</w:t>
      </w:r>
    </w:p>
    <w:p w:rsidR="004D184E" w:rsidRPr="006F70D1" w:rsidRDefault="006F70D1">
      <w:pPr>
        <w:rPr>
          <w:b/>
          <w:lang w:val="en-US"/>
        </w:rPr>
      </w:pPr>
      <w:r>
        <w:rPr>
          <w:lang w:val="en-US"/>
        </w:rPr>
        <w:t xml:space="preserve">                                               </w:t>
      </w:r>
      <w:r w:rsidRPr="006F70D1">
        <w:rPr>
          <w:b/>
          <w:lang w:val="en-US"/>
        </w:rPr>
        <w:t>Class Schedule</w:t>
      </w:r>
    </w:p>
    <w:tbl>
      <w:tblPr>
        <w:tblStyle w:val="GridTable4Accent5"/>
        <w:tblpPr w:leftFromText="180" w:rightFromText="180" w:vertAnchor="text" w:horzAnchor="margin" w:tblpY="286"/>
        <w:tblW w:w="8761" w:type="dxa"/>
        <w:tblLook w:val="0620"/>
      </w:tblPr>
      <w:tblGrid>
        <w:gridCol w:w="1503"/>
        <w:gridCol w:w="1876"/>
        <w:gridCol w:w="2343"/>
        <w:gridCol w:w="909"/>
        <w:gridCol w:w="2130"/>
      </w:tblGrid>
      <w:tr w:rsidR="0017309D" w:rsidTr="0017309D">
        <w:trPr>
          <w:cnfStyle w:val="100000000000"/>
          <w:trHeight w:val="89"/>
        </w:trPr>
        <w:tc>
          <w:tcPr>
            <w:tcW w:w="1503" w:type="dxa"/>
          </w:tcPr>
          <w:p w:rsidR="0017309D" w:rsidRPr="0030094A" w:rsidRDefault="0017309D" w:rsidP="0017309D">
            <w:pPr>
              <w:ind w:firstLine="0"/>
              <w:rPr>
                <w:lang w:val="en-US"/>
              </w:rPr>
            </w:pPr>
            <w:r>
              <w:rPr>
                <w:lang w:val="en-US"/>
              </w:rPr>
              <w:t>LESSON</w:t>
            </w:r>
          </w:p>
        </w:tc>
        <w:tc>
          <w:tcPr>
            <w:tcW w:w="1876" w:type="dxa"/>
          </w:tcPr>
          <w:p w:rsidR="0017309D" w:rsidRPr="0030094A" w:rsidRDefault="0017309D" w:rsidP="0017309D">
            <w:pPr>
              <w:ind w:firstLine="0"/>
              <w:rPr>
                <w:lang w:val="en-US"/>
              </w:rPr>
            </w:pPr>
            <w:r>
              <w:rPr>
                <w:lang w:val="en-US"/>
              </w:rPr>
              <w:t>TOPIC</w:t>
            </w:r>
          </w:p>
        </w:tc>
        <w:tc>
          <w:tcPr>
            <w:tcW w:w="2343" w:type="dxa"/>
          </w:tcPr>
          <w:p w:rsidR="0017309D" w:rsidRPr="0030094A" w:rsidRDefault="0017309D" w:rsidP="0017309D">
            <w:pPr>
              <w:ind w:firstLine="0"/>
              <w:rPr>
                <w:lang w:val="en-US"/>
              </w:rPr>
            </w:pPr>
            <w:r>
              <w:rPr>
                <w:lang w:val="en-US"/>
              </w:rPr>
              <w:t>ASSIGNMENT</w:t>
            </w:r>
          </w:p>
        </w:tc>
        <w:tc>
          <w:tcPr>
            <w:tcW w:w="909" w:type="dxa"/>
          </w:tcPr>
          <w:p w:rsidR="0017309D" w:rsidRPr="0030094A" w:rsidRDefault="0017309D" w:rsidP="0017309D">
            <w:pPr>
              <w:ind w:firstLine="0"/>
              <w:rPr>
                <w:lang w:val="en-US"/>
              </w:rPr>
            </w:pPr>
            <w:r>
              <w:rPr>
                <w:lang w:val="en-US"/>
              </w:rPr>
              <w:t>Points</w:t>
            </w:r>
          </w:p>
        </w:tc>
        <w:tc>
          <w:tcPr>
            <w:tcW w:w="2130" w:type="dxa"/>
          </w:tcPr>
          <w:p w:rsidR="0017309D" w:rsidRPr="0030094A" w:rsidRDefault="0017309D" w:rsidP="0017309D">
            <w:pPr>
              <w:ind w:firstLine="0"/>
              <w:rPr>
                <w:lang w:val="en-US"/>
              </w:rPr>
            </w:pPr>
            <w:r>
              <w:rPr>
                <w:lang w:val="en-US"/>
              </w:rPr>
              <w:t>DUE</w:t>
            </w:r>
          </w:p>
        </w:tc>
      </w:tr>
      <w:tr w:rsidR="0017309D" w:rsidTr="0017309D">
        <w:trPr>
          <w:trHeight w:val="110"/>
        </w:trPr>
        <w:tc>
          <w:tcPr>
            <w:tcW w:w="1503" w:type="dxa"/>
            <w:vMerge w:val="restart"/>
            <w:shd w:val="clear" w:color="auto" w:fill="B4C6E7" w:themeFill="accent1" w:themeFillTint="66"/>
          </w:tcPr>
          <w:p w:rsidR="0017309D" w:rsidRPr="004F2C25" w:rsidRDefault="0017309D" w:rsidP="0017309D">
            <w:pPr>
              <w:ind w:firstLine="0"/>
              <w:rPr>
                <w:lang w:val="en-US"/>
              </w:rPr>
            </w:pPr>
            <w:r>
              <w:rPr>
                <w:lang w:val="en-US"/>
              </w:rPr>
              <w:t>1</w:t>
            </w:r>
          </w:p>
        </w:tc>
        <w:tc>
          <w:tcPr>
            <w:tcW w:w="1876" w:type="dxa"/>
            <w:vMerge w:val="restart"/>
            <w:shd w:val="clear" w:color="auto" w:fill="B4C6E7" w:themeFill="accent1" w:themeFillTint="66"/>
          </w:tcPr>
          <w:p w:rsidR="0017309D" w:rsidRPr="004F2C25" w:rsidRDefault="0017309D" w:rsidP="0017309D">
            <w:pPr>
              <w:ind w:firstLine="0"/>
              <w:rPr>
                <w:lang w:val="en-US"/>
              </w:rPr>
            </w:pPr>
            <w:r>
              <w:rPr>
                <w:lang w:val="en-US"/>
              </w:rPr>
              <w:t>What is Distance Learning?</w:t>
            </w:r>
          </w:p>
        </w:tc>
        <w:tc>
          <w:tcPr>
            <w:tcW w:w="2343" w:type="dxa"/>
            <w:shd w:val="clear" w:color="auto" w:fill="B4C6E7" w:themeFill="accent1" w:themeFillTint="66"/>
          </w:tcPr>
          <w:p w:rsidR="0017309D" w:rsidRPr="004F2C25" w:rsidRDefault="0017309D" w:rsidP="0017309D">
            <w:pPr>
              <w:ind w:firstLine="0"/>
              <w:rPr>
                <w:lang w:val="en-US"/>
              </w:rPr>
            </w:pPr>
            <w:r>
              <w:rPr>
                <w:lang w:val="en-US"/>
              </w:rPr>
              <w:t>Wiki #1</w:t>
            </w:r>
          </w:p>
        </w:tc>
        <w:tc>
          <w:tcPr>
            <w:tcW w:w="909" w:type="dxa"/>
            <w:shd w:val="clear" w:color="auto" w:fill="B4C6E7" w:themeFill="accent1" w:themeFillTint="66"/>
          </w:tcPr>
          <w:p w:rsidR="0017309D" w:rsidRPr="004F2C25" w:rsidRDefault="0017309D" w:rsidP="0017309D">
            <w:pPr>
              <w:ind w:firstLine="0"/>
              <w:rPr>
                <w:lang w:val="en-US"/>
              </w:rPr>
            </w:pPr>
            <w:r>
              <w:rPr>
                <w:lang w:val="en-US"/>
              </w:rPr>
              <w:t>10</w:t>
            </w:r>
          </w:p>
        </w:tc>
        <w:tc>
          <w:tcPr>
            <w:tcW w:w="2130" w:type="dxa"/>
            <w:shd w:val="clear" w:color="auto" w:fill="B4C6E7" w:themeFill="accent1" w:themeFillTint="66"/>
          </w:tcPr>
          <w:p w:rsidR="0017309D" w:rsidRPr="004F2C25" w:rsidRDefault="0017309D" w:rsidP="0017309D">
            <w:pPr>
              <w:ind w:firstLine="0"/>
              <w:rPr>
                <w:lang w:val="en-US"/>
              </w:rPr>
            </w:pPr>
            <w:r>
              <w:rPr>
                <w:lang w:val="en-US"/>
              </w:rPr>
              <w:t>March 10</w:t>
            </w:r>
          </w:p>
        </w:tc>
      </w:tr>
      <w:tr w:rsidR="0017309D" w:rsidTr="0017309D">
        <w:trPr>
          <w:trHeight w:val="82"/>
        </w:trPr>
        <w:tc>
          <w:tcPr>
            <w:tcW w:w="1503" w:type="dxa"/>
            <w:vMerge/>
            <w:shd w:val="clear" w:color="auto" w:fill="B4C6E7" w:themeFill="accent1" w:themeFillTint="66"/>
          </w:tcPr>
          <w:p w:rsidR="0017309D" w:rsidRDefault="0017309D" w:rsidP="0017309D">
            <w:pPr>
              <w:ind w:firstLine="0"/>
              <w:rPr>
                <w:lang w:val="en-US"/>
              </w:rPr>
            </w:pPr>
          </w:p>
        </w:tc>
        <w:tc>
          <w:tcPr>
            <w:tcW w:w="1876" w:type="dxa"/>
            <w:vMerge/>
            <w:shd w:val="clear" w:color="auto" w:fill="B4C6E7" w:themeFill="accent1" w:themeFillTint="66"/>
          </w:tcPr>
          <w:p w:rsidR="0017309D" w:rsidRDefault="0017309D" w:rsidP="0017309D">
            <w:pPr>
              <w:ind w:firstLine="0"/>
              <w:rPr>
                <w:lang w:val="en-US"/>
              </w:rPr>
            </w:pPr>
          </w:p>
        </w:tc>
        <w:tc>
          <w:tcPr>
            <w:tcW w:w="2343" w:type="dxa"/>
            <w:shd w:val="clear" w:color="auto" w:fill="D9E2F3" w:themeFill="accent1" w:themeFillTint="33"/>
          </w:tcPr>
          <w:p w:rsidR="0017309D" w:rsidRDefault="0017309D" w:rsidP="0017309D">
            <w:pPr>
              <w:ind w:firstLine="0"/>
              <w:rPr>
                <w:lang w:val="en-US"/>
              </w:rPr>
            </w:pPr>
            <w:r>
              <w:rPr>
                <w:lang w:val="en-US"/>
              </w:rPr>
              <w:t>Presentation</w:t>
            </w:r>
          </w:p>
        </w:tc>
        <w:tc>
          <w:tcPr>
            <w:tcW w:w="909" w:type="dxa"/>
            <w:shd w:val="clear" w:color="auto" w:fill="D9E2F3" w:themeFill="accent1" w:themeFillTint="33"/>
          </w:tcPr>
          <w:p w:rsidR="0017309D" w:rsidRDefault="0017309D" w:rsidP="0017309D">
            <w:pPr>
              <w:ind w:firstLine="0"/>
              <w:rPr>
                <w:lang w:val="en-US"/>
              </w:rPr>
            </w:pPr>
            <w:r>
              <w:rPr>
                <w:lang w:val="en-US"/>
              </w:rPr>
              <w:t>20</w:t>
            </w:r>
          </w:p>
        </w:tc>
        <w:tc>
          <w:tcPr>
            <w:tcW w:w="2130" w:type="dxa"/>
            <w:shd w:val="clear" w:color="auto" w:fill="D9E2F3" w:themeFill="accent1" w:themeFillTint="33"/>
          </w:tcPr>
          <w:p w:rsidR="0017309D" w:rsidRDefault="0017309D" w:rsidP="0017309D">
            <w:pPr>
              <w:rPr>
                <w:lang w:val="en-US"/>
              </w:rPr>
            </w:pPr>
          </w:p>
        </w:tc>
      </w:tr>
      <w:tr w:rsidR="0017309D" w:rsidTr="0017309D">
        <w:trPr>
          <w:trHeight w:val="203"/>
        </w:trPr>
        <w:tc>
          <w:tcPr>
            <w:tcW w:w="1503" w:type="dxa"/>
            <w:shd w:val="clear" w:color="auto" w:fill="B4C6E7" w:themeFill="accent1" w:themeFillTint="66"/>
          </w:tcPr>
          <w:p w:rsidR="0017309D" w:rsidRPr="004F2C25" w:rsidRDefault="0017309D" w:rsidP="0017309D">
            <w:pPr>
              <w:ind w:firstLine="0"/>
              <w:rPr>
                <w:lang w:val="en-US"/>
              </w:rPr>
            </w:pPr>
            <w:r>
              <w:rPr>
                <w:lang w:val="en-US"/>
              </w:rPr>
              <w:t>2</w:t>
            </w:r>
          </w:p>
        </w:tc>
        <w:tc>
          <w:tcPr>
            <w:tcW w:w="1876" w:type="dxa"/>
            <w:shd w:val="clear" w:color="auto" w:fill="B4C6E7" w:themeFill="accent1" w:themeFillTint="66"/>
          </w:tcPr>
          <w:p w:rsidR="0017309D" w:rsidRPr="004F2C25" w:rsidRDefault="0017309D" w:rsidP="0017309D">
            <w:pPr>
              <w:ind w:firstLine="0"/>
              <w:rPr>
                <w:lang w:val="en-US"/>
              </w:rPr>
            </w:pPr>
            <w:r>
              <w:rPr>
                <w:lang w:val="en-US"/>
              </w:rPr>
              <w:t>History &amp; Theories</w:t>
            </w:r>
          </w:p>
        </w:tc>
        <w:tc>
          <w:tcPr>
            <w:tcW w:w="2343" w:type="dxa"/>
            <w:shd w:val="clear" w:color="auto" w:fill="B4C6E7" w:themeFill="accent1" w:themeFillTint="66"/>
          </w:tcPr>
          <w:p w:rsidR="0017309D" w:rsidRPr="0030094A" w:rsidRDefault="0017309D" w:rsidP="0017309D">
            <w:pPr>
              <w:ind w:firstLine="0"/>
              <w:rPr>
                <w:lang w:val="en-US"/>
              </w:rPr>
            </w:pPr>
            <w:r>
              <w:rPr>
                <w:lang w:val="en-US"/>
              </w:rPr>
              <w:t>Brief Paper</w:t>
            </w:r>
          </w:p>
        </w:tc>
        <w:tc>
          <w:tcPr>
            <w:tcW w:w="909" w:type="dxa"/>
            <w:shd w:val="clear" w:color="auto" w:fill="B4C6E7" w:themeFill="accent1" w:themeFillTint="66"/>
          </w:tcPr>
          <w:p w:rsidR="0017309D" w:rsidRPr="0030094A" w:rsidRDefault="0017309D" w:rsidP="0017309D">
            <w:pPr>
              <w:ind w:firstLine="0"/>
              <w:rPr>
                <w:lang w:val="en-US"/>
              </w:rPr>
            </w:pPr>
            <w:r>
              <w:rPr>
                <w:lang w:val="en-US"/>
              </w:rPr>
              <w:t>20</w:t>
            </w:r>
          </w:p>
        </w:tc>
        <w:tc>
          <w:tcPr>
            <w:tcW w:w="2130" w:type="dxa"/>
            <w:shd w:val="clear" w:color="auto" w:fill="B4C6E7" w:themeFill="accent1" w:themeFillTint="66"/>
          </w:tcPr>
          <w:p w:rsidR="0017309D" w:rsidRPr="0030094A" w:rsidRDefault="0017309D" w:rsidP="0017309D">
            <w:pPr>
              <w:ind w:firstLine="0"/>
              <w:rPr>
                <w:lang w:val="en-US"/>
              </w:rPr>
            </w:pPr>
            <w:r>
              <w:rPr>
                <w:lang w:val="en-US"/>
              </w:rPr>
              <w:t>March 24</w:t>
            </w:r>
          </w:p>
        </w:tc>
      </w:tr>
      <w:tr w:rsidR="0017309D" w:rsidTr="0017309D">
        <w:trPr>
          <w:trHeight w:val="134"/>
        </w:trPr>
        <w:tc>
          <w:tcPr>
            <w:tcW w:w="8761" w:type="dxa"/>
            <w:gridSpan w:val="5"/>
            <w:shd w:val="clear" w:color="auto" w:fill="D9E2F3" w:themeFill="accent1" w:themeFillTint="33"/>
          </w:tcPr>
          <w:p w:rsidR="0017309D" w:rsidRDefault="0017309D" w:rsidP="0017309D">
            <w:pPr>
              <w:ind w:left="708" w:firstLine="0"/>
              <w:rPr>
                <w:lang w:val="en-US"/>
              </w:rPr>
            </w:pPr>
            <w:r>
              <w:rPr>
                <w:lang w:val="en-US"/>
              </w:rPr>
              <w:t>Spring Break</w:t>
            </w:r>
          </w:p>
        </w:tc>
      </w:tr>
      <w:tr w:rsidR="0017309D" w:rsidTr="0017309D">
        <w:trPr>
          <w:trHeight w:val="291"/>
        </w:trPr>
        <w:tc>
          <w:tcPr>
            <w:tcW w:w="1503" w:type="dxa"/>
            <w:vMerge w:val="restart"/>
            <w:shd w:val="clear" w:color="auto" w:fill="B4C6E7" w:themeFill="accent1" w:themeFillTint="66"/>
          </w:tcPr>
          <w:p w:rsidR="0017309D" w:rsidRDefault="0017309D" w:rsidP="0017309D">
            <w:pPr>
              <w:ind w:firstLine="0"/>
              <w:rPr>
                <w:lang w:val="en-US"/>
              </w:rPr>
            </w:pPr>
            <w:r>
              <w:rPr>
                <w:lang w:val="en-US"/>
              </w:rPr>
              <w:t>3</w:t>
            </w:r>
          </w:p>
        </w:tc>
        <w:tc>
          <w:tcPr>
            <w:tcW w:w="1876" w:type="dxa"/>
            <w:vMerge w:val="restart"/>
            <w:shd w:val="clear" w:color="auto" w:fill="B4C6E7" w:themeFill="accent1" w:themeFillTint="66"/>
          </w:tcPr>
          <w:p w:rsidR="0017309D" w:rsidRDefault="0017309D" w:rsidP="0017309D">
            <w:pPr>
              <w:ind w:firstLine="0"/>
              <w:rPr>
                <w:lang w:val="en-US"/>
              </w:rPr>
            </w:pPr>
            <w:r>
              <w:rPr>
                <w:lang w:val="en-US"/>
              </w:rPr>
              <w:t>Distance Learners</w:t>
            </w:r>
          </w:p>
        </w:tc>
        <w:tc>
          <w:tcPr>
            <w:tcW w:w="2343" w:type="dxa"/>
            <w:shd w:val="clear" w:color="auto" w:fill="B4C6E7" w:themeFill="accent1" w:themeFillTint="66"/>
          </w:tcPr>
          <w:p w:rsidR="0017309D" w:rsidRDefault="0017309D" w:rsidP="0017309D">
            <w:pPr>
              <w:ind w:firstLine="0"/>
              <w:rPr>
                <w:lang w:val="en-US"/>
              </w:rPr>
            </w:pPr>
            <w:r>
              <w:rPr>
                <w:lang w:val="en-US"/>
              </w:rPr>
              <w:t>Discussion #1</w:t>
            </w:r>
          </w:p>
        </w:tc>
        <w:tc>
          <w:tcPr>
            <w:tcW w:w="909" w:type="dxa"/>
            <w:shd w:val="clear" w:color="auto" w:fill="B4C6E7" w:themeFill="accent1" w:themeFillTint="66"/>
          </w:tcPr>
          <w:p w:rsidR="0017309D" w:rsidRDefault="0017309D" w:rsidP="0017309D">
            <w:pPr>
              <w:ind w:firstLine="0"/>
              <w:rPr>
                <w:lang w:val="en-US"/>
              </w:rPr>
            </w:pPr>
            <w:r>
              <w:rPr>
                <w:lang w:val="en-US"/>
              </w:rPr>
              <w:t>10</w:t>
            </w:r>
          </w:p>
        </w:tc>
        <w:tc>
          <w:tcPr>
            <w:tcW w:w="2130" w:type="dxa"/>
            <w:shd w:val="clear" w:color="auto" w:fill="B4C6E7" w:themeFill="accent1" w:themeFillTint="66"/>
          </w:tcPr>
          <w:p w:rsidR="0017309D" w:rsidRDefault="0017309D" w:rsidP="0017309D">
            <w:pPr>
              <w:ind w:firstLine="0"/>
              <w:rPr>
                <w:lang w:val="en-US"/>
              </w:rPr>
            </w:pPr>
            <w:r>
              <w:rPr>
                <w:lang w:val="en-US"/>
              </w:rPr>
              <w:t>April 7</w:t>
            </w:r>
          </w:p>
        </w:tc>
      </w:tr>
      <w:tr w:rsidR="0017309D" w:rsidTr="0017309D">
        <w:trPr>
          <w:trHeight w:val="503"/>
        </w:trPr>
        <w:tc>
          <w:tcPr>
            <w:tcW w:w="1503" w:type="dxa"/>
            <w:vMerge/>
            <w:shd w:val="clear" w:color="auto" w:fill="B4C6E7" w:themeFill="accent1" w:themeFillTint="66"/>
          </w:tcPr>
          <w:p w:rsidR="0017309D" w:rsidRDefault="0017309D" w:rsidP="0017309D">
            <w:pPr>
              <w:ind w:firstLine="0"/>
              <w:rPr>
                <w:lang w:val="en-US"/>
              </w:rPr>
            </w:pPr>
          </w:p>
        </w:tc>
        <w:tc>
          <w:tcPr>
            <w:tcW w:w="1876" w:type="dxa"/>
            <w:vMerge/>
            <w:shd w:val="clear" w:color="auto" w:fill="B4C6E7" w:themeFill="accent1" w:themeFillTint="66"/>
          </w:tcPr>
          <w:p w:rsidR="0017309D" w:rsidRDefault="0017309D" w:rsidP="0017309D">
            <w:pPr>
              <w:ind w:firstLine="0"/>
              <w:rPr>
                <w:lang w:val="en-US"/>
              </w:rPr>
            </w:pPr>
          </w:p>
        </w:tc>
        <w:tc>
          <w:tcPr>
            <w:tcW w:w="2343" w:type="dxa"/>
            <w:shd w:val="clear" w:color="auto" w:fill="D9E2F3" w:themeFill="accent1" w:themeFillTint="33"/>
          </w:tcPr>
          <w:p w:rsidR="0017309D" w:rsidRDefault="0017309D" w:rsidP="0017309D">
            <w:pPr>
              <w:ind w:firstLine="0"/>
              <w:rPr>
                <w:lang w:val="en-US"/>
              </w:rPr>
            </w:pPr>
            <w:r>
              <w:rPr>
                <w:lang w:val="en-US"/>
              </w:rPr>
              <w:t>Group Project</w:t>
            </w:r>
          </w:p>
        </w:tc>
        <w:tc>
          <w:tcPr>
            <w:tcW w:w="909" w:type="dxa"/>
            <w:shd w:val="clear" w:color="auto" w:fill="D9E2F3" w:themeFill="accent1" w:themeFillTint="33"/>
          </w:tcPr>
          <w:p w:rsidR="0017309D" w:rsidRDefault="0017309D" w:rsidP="0017309D">
            <w:pPr>
              <w:ind w:firstLine="0"/>
              <w:rPr>
                <w:lang w:val="en-US"/>
              </w:rPr>
            </w:pPr>
            <w:r>
              <w:rPr>
                <w:lang w:val="en-US"/>
              </w:rPr>
              <w:t>50</w:t>
            </w:r>
          </w:p>
        </w:tc>
        <w:tc>
          <w:tcPr>
            <w:tcW w:w="2130" w:type="dxa"/>
            <w:shd w:val="clear" w:color="auto" w:fill="D9E2F3" w:themeFill="accent1" w:themeFillTint="33"/>
          </w:tcPr>
          <w:p w:rsidR="0017309D" w:rsidRDefault="0017309D" w:rsidP="0017309D">
            <w:pPr>
              <w:ind w:firstLine="0"/>
              <w:rPr>
                <w:lang w:val="en-US"/>
              </w:rPr>
            </w:pPr>
            <w:r>
              <w:rPr>
                <w:lang w:val="en-US"/>
              </w:rPr>
              <w:t>April 14</w:t>
            </w:r>
          </w:p>
        </w:tc>
      </w:tr>
      <w:tr w:rsidR="0017309D" w:rsidTr="0017309D">
        <w:trPr>
          <w:trHeight w:val="259"/>
        </w:trPr>
        <w:tc>
          <w:tcPr>
            <w:tcW w:w="1503" w:type="dxa"/>
            <w:shd w:val="clear" w:color="auto" w:fill="B4C6E7" w:themeFill="accent1" w:themeFillTint="66"/>
          </w:tcPr>
          <w:p w:rsidR="0017309D" w:rsidRDefault="0017309D" w:rsidP="0017309D">
            <w:pPr>
              <w:ind w:firstLine="0"/>
              <w:rPr>
                <w:lang w:val="en-US"/>
              </w:rPr>
            </w:pPr>
            <w:r>
              <w:rPr>
                <w:lang w:val="en-US"/>
              </w:rPr>
              <w:t>4</w:t>
            </w:r>
          </w:p>
        </w:tc>
        <w:tc>
          <w:tcPr>
            <w:tcW w:w="1876" w:type="dxa"/>
            <w:shd w:val="clear" w:color="auto" w:fill="B4C6E7" w:themeFill="accent1" w:themeFillTint="66"/>
          </w:tcPr>
          <w:p w:rsidR="0017309D" w:rsidRDefault="0017309D" w:rsidP="0017309D">
            <w:pPr>
              <w:ind w:firstLine="0"/>
              <w:rPr>
                <w:lang w:val="en-US"/>
              </w:rPr>
            </w:pPr>
            <w:r>
              <w:rPr>
                <w:lang w:val="en-US"/>
              </w:rPr>
              <w:t>Media Selection</w:t>
            </w:r>
          </w:p>
        </w:tc>
        <w:tc>
          <w:tcPr>
            <w:tcW w:w="2343" w:type="dxa"/>
            <w:shd w:val="clear" w:color="auto" w:fill="B4C6E7" w:themeFill="accent1" w:themeFillTint="66"/>
          </w:tcPr>
          <w:p w:rsidR="0017309D" w:rsidRDefault="0017309D" w:rsidP="0017309D">
            <w:pPr>
              <w:ind w:firstLine="0"/>
              <w:rPr>
                <w:lang w:val="en-US"/>
              </w:rPr>
            </w:pPr>
            <w:r>
              <w:rPr>
                <w:lang w:val="en-US"/>
              </w:rPr>
              <w:t>Blog #1</w:t>
            </w:r>
          </w:p>
        </w:tc>
        <w:tc>
          <w:tcPr>
            <w:tcW w:w="909" w:type="dxa"/>
            <w:shd w:val="clear" w:color="auto" w:fill="B4C6E7" w:themeFill="accent1" w:themeFillTint="66"/>
          </w:tcPr>
          <w:p w:rsidR="0017309D" w:rsidRDefault="0017309D" w:rsidP="0017309D">
            <w:pPr>
              <w:ind w:firstLine="0"/>
              <w:rPr>
                <w:lang w:val="en-US"/>
              </w:rPr>
            </w:pPr>
            <w:r>
              <w:rPr>
                <w:lang w:val="en-US"/>
              </w:rPr>
              <w:t>10</w:t>
            </w:r>
          </w:p>
        </w:tc>
        <w:tc>
          <w:tcPr>
            <w:tcW w:w="2130" w:type="dxa"/>
            <w:shd w:val="clear" w:color="auto" w:fill="B4C6E7" w:themeFill="accent1" w:themeFillTint="66"/>
          </w:tcPr>
          <w:p w:rsidR="0017309D" w:rsidRDefault="0017309D" w:rsidP="0017309D">
            <w:pPr>
              <w:ind w:firstLine="0"/>
              <w:rPr>
                <w:lang w:val="en-US"/>
              </w:rPr>
            </w:pPr>
            <w:r>
              <w:rPr>
                <w:lang w:val="en-US"/>
              </w:rPr>
              <w:t>April 21</w:t>
            </w:r>
          </w:p>
        </w:tc>
      </w:tr>
    </w:tbl>
    <w:p w:rsidR="0017309D" w:rsidRDefault="0017309D">
      <w:pPr>
        <w:spacing w:after="160" w:line="259" w:lineRule="auto"/>
        <w:ind w:firstLine="0"/>
        <w:jc w:val="left"/>
        <w:rPr>
          <w:rFonts w:ascii="Arial" w:eastAsiaTheme="majorEastAsia" w:hAnsi="Arial" w:cstheme="majorBidi"/>
          <w:color w:val="FF0000"/>
          <w:sz w:val="34"/>
          <w:szCs w:val="32"/>
          <w:lang w:val="en-US"/>
        </w:rPr>
      </w:pPr>
      <w:r>
        <w:rPr>
          <w:lang w:val="en-US"/>
        </w:rPr>
        <w:br w:type="page"/>
      </w:r>
    </w:p>
    <w:p w:rsidR="00A30167" w:rsidRPr="00A30167" w:rsidRDefault="00A30167" w:rsidP="00A30167">
      <w:pPr>
        <w:pStyle w:val="1"/>
        <w:rPr>
          <w:lang w:val="en-US"/>
        </w:rPr>
      </w:pPr>
      <w:bookmarkStart w:id="14" w:name="_Toc509859747"/>
      <w:r>
        <w:rPr>
          <w:lang w:val="en-US"/>
        </w:rPr>
        <w:lastRenderedPageBreak/>
        <w:t>Ecology</w:t>
      </w:r>
      <w:bookmarkEnd w:id="14"/>
    </w:p>
    <w:p w:rsidR="00993E12" w:rsidRPr="0058399C" w:rsidRDefault="0058399C" w:rsidP="00A30167">
      <w:pPr>
        <w:pStyle w:val="2"/>
        <w:rPr>
          <w:lang w:val="en-US"/>
        </w:rPr>
      </w:pPr>
      <w:r>
        <w:rPr>
          <w:lang w:val="en-US"/>
        </w:rPr>
        <w:tab/>
      </w:r>
      <w:bookmarkStart w:id="15" w:name="_Toc509859748"/>
      <w:r w:rsidR="00A30167">
        <w:rPr>
          <w:lang w:val="en-US"/>
        </w:rPr>
        <w:t>Biomes</w:t>
      </w:r>
      <w:bookmarkEnd w:id="15"/>
    </w:p>
    <w:p w:rsidR="0017309D" w:rsidRDefault="00A30167" w:rsidP="0017309D">
      <w:pPr>
        <w:rPr>
          <w:lang w:val="en-US"/>
        </w:rPr>
      </w:pPr>
      <w:r>
        <w:rPr>
          <w:noProof/>
          <w:lang w:eastAsia="el-GR"/>
        </w:rPr>
        <w:drawing>
          <wp:anchor distT="0" distB="0" distL="114300" distR="114300" simplePos="0" relativeHeight="251658240" behindDoc="0" locked="0" layoutInCell="1" allowOverlap="1">
            <wp:simplePos x="0" y="0"/>
            <wp:positionH relativeFrom="column">
              <wp:posOffset>-74295</wp:posOffset>
            </wp:positionH>
            <wp:positionV relativeFrom="paragraph">
              <wp:posOffset>1568450</wp:posOffset>
            </wp:positionV>
            <wp:extent cx="3266440" cy="2347595"/>
            <wp:effectExtent l="19050" t="0" r="0" b="0"/>
            <wp:wrapThrough wrapText="bothSides">
              <wp:wrapPolygon edited="0">
                <wp:start x="7684" y="0"/>
                <wp:lineTo x="-126" y="2279"/>
                <wp:lineTo x="-126" y="8413"/>
                <wp:lineTo x="378" y="11218"/>
                <wp:lineTo x="630" y="18755"/>
                <wp:lineTo x="2519" y="19631"/>
                <wp:lineTo x="6425" y="19631"/>
                <wp:lineTo x="8566" y="21384"/>
                <wp:lineTo x="8692" y="21384"/>
                <wp:lineTo x="13731" y="21384"/>
                <wp:lineTo x="13731" y="19631"/>
                <wp:lineTo x="14361" y="19631"/>
                <wp:lineTo x="17510" y="17177"/>
                <wp:lineTo x="17636" y="16827"/>
                <wp:lineTo x="18770" y="14197"/>
                <wp:lineTo x="18896" y="14022"/>
                <wp:lineTo x="19904" y="11393"/>
                <wp:lineTo x="19904" y="11218"/>
                <wp:lineTo x="21415" y="10166"/>
                <wp:lineTo x="21541" y="9465"/>
                <wp:lineTo x="21415" y="7362"/>
                <wp:lineTo x="21163" y="6485"/>
                <wp:lineTo x="20407" y="5609"/>
                <wp:lineTo x="16628" y="2804"/>
                <wp:lineTo x="16754" y="1753"/>
                <wp:lineTo x="14865" y="175"/>
                <wp:lineTo x="12849" y="0"/>
                <wp:lineTo x="7684"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fecycle_apple.gif"/>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266440" cy="2347595"/>
                    </a:xfrm>
                    <a:prstGeom prst="rect">
                      <a:avLst/>
                    </a:prstGeom>
                  </pic:spPr>
                </pic:pic>
              </a:graphicData>
            </a:graphic>
          </wp:anchor>
        </w:drawing>
      </w:r>
      <w:r w:rsidR="00882D13" w:rsidRPr="00882D13">
        <w:rPr>
          <w:lang w:val="en-US"/>
        </w:rPr>
        <w:t xml:space="preserve">Biomes are larger units of organization that categorize regions of the Earth's ecosystems, mainly according to the structure and composition of vegetation.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 hot desert, and polar desert. Other researchers have recently categorized other biomes, such as the human and oceanic </w:t>
      </w:r>
      <w:proofErr w:type="spellStart"/>
      <w:r w:rsidR="00882D13" w:rsidRPr="00882D13">
        <w:rPr>
          <w:lang w:val="en-US"/>
        </w:rPr>
        <w:t>microbiomes</w:t>
      </w:r>
      <w:proofErr w:type="spellEnd"/>
      <w:r w:rsidR="00882D13" w:rsidRPr="00882D13">
        <w:rPr>
          <w:lang w:val="en-US"/>
        </w:rPr>
        <w:t xml:space="preserve">. To a microbe, the human body is a habitat and a landscape. </w:t>
      </w:r>
      <w:proofErr w:type="spellStart"/>
      <w:r w:rsidR="00882D13" w:rsidRPr="00882D13">
        <w:rPr>
          <w:lang w:val="en-US"/>
        </w:rPr>
        <w:t>Microbiomes</w:t>
      </w:r>
      <w:proofErr w:type="spellEnd"/>
      <w:r w:rsidR="00882D13" w:rsidRPr="00882D13">
        <w:rPr>
          <w:lang w:val="en-US"/>
        </w:rPr>
        <w:t xml:space="preserve"> were discovered largely through advances in molecular genetics, which have revealed a hidden richness of microbial diversity on the planet. The oceanic </w:t>
      </w:r>
      <w:proofErr w:type="spellStart"/>
      <w:r w:rsidR="00882D13" w:rsidRPr="00882D13">
        <w:rPr>
          <w:lang w:val="en-US"/>
        </w:rPr>
        <w:t>microbiome</w:t>
      </w:r>
      <w:proofErr w:type="spellEnd"/>
      <w:r w:rsidR="00882D13" w:rsidRPr="00882D13">
        <w:rPr>
          <w:lang w:val="en-US"/>
        </w:rPr>
        <w:t xml:space="preserve"> plays a significant role in the ecological </w:t>
      </w:r>
    </w:p>
    <w:p w:rsidR="0017309D" w:rsidRDefault="0017309D" w:rsidP="0017309D">
      <w:pPr>
        <w:rPr>
          <w:lang w:val="en-US"/>
        </w:rPr>
      </w:pPr>
    </w:p>
    <w:p w:rsidR="0017309D" w:rsidRDefault="0017309D" w:rsidP="0017309D">
      <w:pPr>
        <w:rPr>
          <w:lang w:val="en-US"/>
        </w:rPr>
      </w:pPr>
    </w:p>
    <w:p w:rsidR="0017309D" w:rsidRDefault="0017309D" w:rsidP="0017309D">
      <w:pPr>
        <w:rPr>
          <w:lang w:val="en-US"/>
        </w:rPr>
      </w:pPr>
      <w:r w:rsidRPr="0017309D">
        <w:rPr>
          <w:lang w:val="en-US"/>
        </w:rPr>
        <w:t xml:space="preserve">The scope of ecology contains a wide array of interacting levels of organization spanning micro-level (e.g., cells) </w:t>
      </w:r>
      <w:proofErr w:type="gramStart"/>
      <w:r w:rsidRPr="0017309D">
        <w:rPr>
          <w:lang w:val="en-US"/>
        </w:rPr>
        <w:t>to a planetary scale (e.g., biosphere) phenomena</w:t>
      </w:r>
      <w:proofErr w:type="gramEnd"/>
      <w:r w:rsidRPr="0017309D">
        <w:rPr>
          <w:lang w:val="en-US"/>
        </w:rPr>
        <w:t xml:space="preserve">. Ecosystems, for example, contain </w:t>
      </w:r>
      <w:proofErr w:type="spellStart"/>
      <w:r w:rsidRPr="0017309D">
        <w:rPr>
          <w:lang w:val="en-US"/>
        </w:rPr>
        <w:t>abiotic</w:t>
      </w:r>
      <w:proofErr w:type="spellEnd"/>
      <w:r w:rsidRPr="0017309D">
        <w:rPr>
          <w:lang w:val="en-US"/>
        </w:rPr>
        <w:t xml:space="preserve"> resources and interacting life forms (i.e., individual organisms that aggregate into populations which aggregate into distinct ecological communities). Ecosystems are dynamic, they do not always follow a linear </w:t>
      </w:r>
      <w:proofErr w:type="spellStart"/>
      <w:r w:rsidRPr="0017309D">
        <w:rPr>
          <w:lang w:val="en-US"/>
        </w:rPr>
        <w:t>successional</w:t>
      </w:r>
      <w:proofErr w:type="spellEnd"/>
      <w:r w:rsidRPr="0017309D">
        <w:rPr>
          <w:lang w:val="en-US"/>
        </w:rPr>
        <w:t xml:space="preserve"> path, but they are always changing, sometimes rapidly and sometimes so slowly that it can take thousands of years for ecological processes to bring about certain </w:t>
      </w:r>
      <w:proofErr w:type="spellStart"/>
      <w:r w:rsidRPr="0017309D">
        <w:rPr>
          <w:lang w:val="en-US"/>
        </w:rPr>
        <w:t>successional</w:t>
      </w:r>
      <w:proofErr w:type="spellEnd"/>
      <w:r w:rsidRPr="0017309D">
        <w:rPr>
          <w:lang w:val="en-US"/>
        </w:rPr>
        <w:t xml:space="preserve">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w:t>
      </w:r>
      <w:proofErr w:type="gramStart"/>
      <w:r w:rsidRPr="0017309D">
        <w:rPr>
          <w:lang w:val="en-US"/>
        </w:rPr>
        <w:t>being</w:t>
      </w:r>
      <w:proofErr w:type="gramEnd"/>
      <w:r w:rsidRPr="0017309D">
        <w:rPr>
          <w:lang w:val="en-US"/>
        </w:rPr>
        <w:t xml:space="preserve"> equal to the sum of individual births over a designated time frame</w:t>
      </w:r>
      <w:r>
        <w:rPr>
          <w:lang w:val="en-US"/>
        </w:rPr>
        <w:t>.</w:t>
      </w:r>
    </w:p>
    <w:p w:rsidR="0017309D" w:rsidRDefault="0017309D">
      <w:pPr>
        <w:spacing w:after="160" w:line="259" w:lineRule="auto"/>
        <w:ind w:firstLine="0"/>
        <w:jc w:val="left"/>
        <w:rPr>
          <w:lang w:val="en-US"/>
        </w:rPr>
      </w:pPr>
      <w:r>
        <w:rPr>
          <w:lang w:val="en-US"/>
        </w:rPr>
        <w:br w:type="page"/>
      </w:r>
    </w:p>
    <w:p w:rsidR="00A30167" w:rsidRPr="00A30167" w:rsidRDefault="00A30167" w:rsidP="003F1C90">
      <w:pPr>
        <w:pStyle w:val="1"/>
        <w:rPr>
          <w:lang w:val="en-US"/>
        </w:rPr>
      </w:pPr>
      <w:bookmarkStart w:id="16" w:name="_Toc509859749"/>
      <w:r>
        <w:rPr>
          <w:lang w:val="en-US"/>
        </w:rPr>
        <w:lastRenderedPageBreak/>
        <w:t>Ecology</w:t>
      </w:r>
      <w:bookmarkEnd w:id="16"/>
    </w:p>
    <w:p w:rsidR="00A30167" w:rsidRDefault="00A30167" w:rsidP="00A30167">
      <w:pPr>
        <w:pStyle w:val="2"/>
        <w:rPr>
          <w:lang w:val="en-US"/>
        </w:rPr>
      </w:pPr>
      <w:bookmarkStart w:id="17" w:name="_Toc509859750"/>
      <w:r>
        <w:rPr>
          <w:lang w:val="en-US"/>
        </w:rPr>
        <w:t>Biosphere</w:t>
      </w:r>
      <w:bookmarkEnd w:id="17"/>
    </w:p>
    <w:p w:rsidR="008E1CCC" w:rsidRDefault="00882D13" w:rsidP="003F1C90">
      <w:pPr>
        <w:rPr>
          <w:lang w:val="en-US"/>
        </w:rPr>
      </w:pPr>
      <w:r w:rsidRPr="00882D13">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planetary scale: for example, the Gaia hypothesis is an example of holism applied in ecological theory. The Gaia hypothesis states that there is an emergent feedback loop generated by the metabolism of living organisms that maintains the core temperature of the Earth and atmospheric conditions within a narrow self-regulating range of tolerance.</w:t>
      </w:r>
    </w:p>
    <w:p w:rsidR="003F1C90" w:rsidRPr="003F1C90" w:rsidRDefault="003F1C90" w:rsidP="003F1C90">
      <w:pPr>
        <w:rPr>
          <w:lang w:val="en-US"/>
        </w:rPr>
      </w:pPr>
      <w:r w:rsidRPr="003F1C90">
        <w:rPr>
          <w:lang w:val="en-US"/>
        </w:rPr>
        <w:t xml:space="preserve">The biosphere (from Greek </w:t>
      </w:r>
      <w:proofErr w:type="spellStart"/>
      <w:r w:rsidRPr="003F1C90">
        <w:rPr>
          <w:lang w:val="en-US"/>
        </w:rPr>
        <w:t>βίος</w:t>
      </w:r>
      <w:proofErr w:type="spellEnd"/>
      <w:r w:rsidRPr="003F1C90">
        <w:rPr>
          <w:lang w:val="en-US"/>
        </w:rPr>
        <w:t xml:space="preserve"> </w:t>
      </w:r>
      <w:proofErr w:type="spellStart"/>
      <w:r w:rsidRPr="003F1C90">
        <w:rPr>
          <w:lang w:val="en-US"/>
        </w:rPr>
        <w:t>bíos</w:t>
      </w:r>
      <w:proofErr w:type="spellEnd"/>
      <w:r w:rsidRPr="003F1C90">
        <w:rPr>
          <w:lang w:val="en-US"/>
        </w:rPr>
        <w:t xml:space="preserve"> "life" and </w:t>
      </w:r>
      <w:proofErr w:type="spellStart"/>
      <w:r w:rsidRPr="003F1C90">
        <w:rPr>
          <w:lang w:val="en-US"/>
        </w:rPr>
        <w:t>σφαῖρα</w:t>
      </w:r>
      <w:proofErr w:type="spellEnd"/>
      <w:r w:rsidRPr="003F1C90">
        <w:rPr>
          <w:lang w:val="en-US"/>
        </w:rPr>
        <w:t xml:space="preserve"> </w:t>
      </w:r>
      <w:proofErr w:type="spellStart"/>
      <w:r w:rsidRPr="003F1C90">
        <w:rPr>
          <w:lang w:val="en-US"/>
        </w:rPr>
        <w:t>sphaira</w:t>
      </w:r>
      <w:proofErr w:type="spellEnd"/>
      <w:r w:rsidRPr="003F1C90">
        <w:rPr>
          <w:lang w:val="en-US"/>
        </w:rPr>
        <w:t xml:space="preserve"> "sphere") also known as the ecosphere (from Greek </w:t>
      </w:r>
      <w:proofErr w:type="spellStart"/>
      <w:r w:rsidRPr="003F1C90">
        <w:rPr>
          <w:lang w:val="en-US"/>
        </w:rPr>
        <w:t>οἶκος</w:t>
      </w:r>
      <w:proofErr w:type="spellEnd"/>
      <w:r w:rsidRPr="003F1C90">
        <w:rPr>
          <w:lang w:val="en-US"/>
        </w:rPr>
        <w:t xml:space="preserve"> </w:t>
      </w:r>
      <w:proofErr w:type="spellStart"/>
      <w:r w:rsidRPr="003F1C90">
        <w:rPr>
          <w:lang w:val="en-US"/>
        </w:rPr>
        <w:t>oîkos</w:t>
      </w:r>
      <w:proofErr w:type="spellEnd"/>
      <w:r w:rsidRPr="003F1C90">
        <w:rPr>
          <w:lang w:val="en-US"/>
        </w:rPr>
        <w:t xml:space="preserve"> "environment" and </w:t>
      </w:r>
      <w:proofErr w:type="spellStart"/>
      <w:r w:rsidRPr="003F1C90">
        <w:rPr>
          <w:lang w:val="en-US"/>
        </w:rPr>
        <w:t>σφαῖρα</w:t>
      </w:r>
      <w:proofErr w:type="spellEnd"/>
      <w:r w:rsidRPr="003F1C90">
        <w:rPr>
          <w:lang w:val="en-US"/>
        </w:rPr>
        <w:t>), is the worldwide sum of all ecosystems. It can also be termed the zone of life on Earth, a closed system (apart from solar and cosmic radiation and heat from the interior of the Earth), and largely self-regulating</w:t>
      </w:r>
      <w:proofErr w:type="gramStart"/>
      <w:r w:rsidRPr="003F1C90">
        <w:rPr>
          <w:lang w:val="en-US"/>
        </w:rPr>
        <w:t>.[</w:t>
      </w:r>
      <w:proofErr w:type="gramEnd"/>
      <w:r w:rsidRPr="003F1C90">
        <w:rPr>
          <w:lang w:val="en-US"/>
        </w:rPr>
        <w:t xml:space="preserve">1] By the most general </w:t>
      </w:r>
      <w:proofErr w:type="spellStart"/>
      <w:r w:rsidRPr="003F1C90">
        <w:rPr>
          <w:lang w:val="en-US"/>
        </w:rPr>
        <w:t>biophysiological</w:t>
      </w:r>
      <w:proofErr w:type="spellEnd"/>
      <w:r w:rsidRPr="003F1C90">
        <w:rPr>
          <w:lang w:val="en-US"/>
        </w:rPr>
        <w:t xml:space="preserve"> definition, the biosphere is the global ecological system integrating all living beings and their relationships, including their interaction with the elements of the lithosphere, </w:t>
      </w:r>
      <w:proofErr w:type="spellStart"/>
      <w:r w:rsidRPr="003F1C90">
        <w:rPr>
          <w:lang w:val="en-US"/>
        </w:rPr>
        <w:t>geosphere</w:t>
      </w:r>
      <w:proofErr w:type="spellEnd"/>
      <w:r w:rsidRPr="003F1C90">
        <w:rPr>
          <w:lang w:val="en-US"/>
        </w:rPr>
        <w:t xml:space="preserve">, hydrosphere, and atmosphere. The biosphere is postulated to have evolved, beginning with a process of </w:t>
      </w:r>
      <w:proofErr w:type="spellStart"/>
      <w:r w:rsidRPr="003F1C90">
        <w:rPr>
          <w:lang w:val="en-US"/>
        </w:rPr>
        <w:t>biopoiesis</w:t>
      </w:r>
      <w:proofErr w:type="spellEnd"/>
      <w:r w:rsidRPr="003F1C90">
        <w:rPr>
          <w:lang w:val="en-US"/>
        </w:rPr>
        <w:t xml:space="preserve"> (life created naturally from non-living matter, such as simple organic compounds) or biogenesis (life created from living matter), at least some 3.5 billion years ago</w:t>
      </w:r>
      <w:r>
        <w:rPr>
          <w:lang w:val="en-US"/>
        </w:rPr>
        <w:t>.</w:t>
      </w:r>
    </w:p>
    <w:p w:rsidR="008E1CCC" w:rsidRDefault="008E1CCC" w:rsidP="008E1CCC">
      <w:pPr>
        <w:rPr>
          <w:lang w:val="en-US"/>
        </w:rPr>
      </w:pPr>
      <w:r>
        <w:rPr>
          <w:lang w:val="en-US"/>
        </w:rPr>
        <w:br w:type="page"/>
      </w:r>
    </w:p>
    <w:p w:rsidR="005D488D" w:rsidRDefault="008E1CCC" w:rsidP="00A30167">
      <w:pPr>
        <w:pStyle w:val="1"/>
      </w:pPr>
      <w:bookmarkStart w:id="18" w:name="_Toc509859751"/>
      <w:r>
        <w:lastRenderedPageBreak/>
        <w:t>Η οικογέν</w:t>
      </w:r>
      <w:r w:rsidR="00A30167">
        <w:t>ειά μου.</w:t>
      </w:r>
      <w:bookmarkEnd w:id="18"/>
    </w:p>
    <w:p w:rsidR="00A30167" w:rsidRPr="00A30167" w:rsidRDefault="00A30167" w:rsidP="00A30167">
      <w:pPr>
        <w:ind w:right="1418"/>
      </w:pPr>
      <w:r>
        <w:rPr>
          <w:noProof/>
          <w:lang w:eastAsia="el-GR"/>
        </w:rPr>
        <w:drawing>
          <wp:inline distT="0" distB="0" distL="0" distR="0">
            <wp:extent cx="5231027" cy="3048000"/>
            <wp:effectExtent l="57150" t="0" r="26773" b="0"/>
            <wp:docPr id="10" name="Διάγραμμα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A30167" w:rsidRPr="00A30167" w:rsidSect="00591445">
      <w:headerReference w:type="even" r:id="rId14"/>
      <w:headerReference w:type="default" r:id="rId15"/>
      <w:footerReference w:type="even" r:id="rId16"/>
      <w:footerReference w:type="default" r:id="rId17"/>
      <w:headerReference w:type="first" r:id="rId18"/>
      <w:pgSz w:w="11906" w:h="16838"/>
      <w:pgMar w:top="1418" w:right="1418" w:bottom="1418" w:left="1418"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4A3" w:rsidRDefault="009614A3" w:rsidP="00C11224">
      <w:pPr>
        <w:spacing w:after="0" w:line="240" w:lineRule="auto"/>
      </w:pPr>
      <w:r>
        <w:separator/>
      </w:r>
    </w:p>
  </w:endnote>
  <w:endnote w:type="continuationSeparator" w:id="1">
    <w:p w:rsidR="009614A3" w:rsidRDefault="009614A3" w:rsidP="00C112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45" w:rsidRPr="00591445" w:rsidRDefault="007D166F" w:rsidP="007D166F">
    <w:pPr>
      <w:pStyle w:val="a5"/>
      <w:tabs>
        <w:tab w:val="clear" w:pos="4153"/>
        <w:tab w:val="clear" w:pos="8306"/>
        <w:tab w:val="left" w:pos="2218"/>
      </w:tabs>
      <w:rPr>
        <w:lang w:val="en-US"/>
      </w:rPr>
    </w:pPr>
    <w:r>
      <w:rPr>
        <w:lang w:val="en-US"/>
      </w:rPr>
      <w:t>1-1</w:t>
    </w:r>
    <w:r>
      <w:rPr>
        <w:lang w:val="en-US"/>
      </w:rPr>
      <w:tab/>
    </w:r>
  </w:p>
  <w:p w:rsidR="00591445" w:rsidRDefault="0059144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092927"/>
      <w:docPartObj>
        <w:docPartGallery w:val="Page Numbers (Bottom of Page)"/>
        <w:docPartUnique/>
      </w:docPartObj>
    </w:sdtPr>
    <w:sdtContent>
      <w:p w:rsidR="00D22A36" w:rsidRDefault="001C1484">
        <w:pPr>
          <w:pStyle w:val="a5"/>
        </w:pPr>
        <w:r>
          <w:fldChar w:fldCharType="begin"/>
        </w:r>
        <w:r w:rsidR="00D22A36">
          <w:instrText>PAGE   \* MERGEFORMAT</w:instrText>
        </w:r>
        <w:r>
          <w:fldChar w:fldCharType="separate"/>
        </w:r>
        <w:r w:rsidR="007D166F">
          <w:rPr>
            <w:noProof/>
          </w:rPr>
          <w:t>1</w:t>
        </w:r>
        <w:r>
          <w:fldChar w:fldCharType="end"/>
        </w:r>
        <w:r w:rsidR="00591445">
          <w:rPr>
            <w:lang w:val="en-US"/>
          </w:rPr>
          <w:t>-3</w:t>
        </w:r>
      </w:p>
    </w:sdtContent>
  </w:sdt>
  <w:p w:rsidR="00D22A36" w:rsidRDefault="00D22A3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4A3" w:rsidRDefault="009614A3" w:rsidP="00C11224">
      <w:pPr>
        <w:spacing w:after="0" w:line="240" w:lineRule="auto"/>
      </w:pPr>
      <w:r>
        <w:separator/>
      </w:r>
    </w:p>
  </w:footnote>
  <w:footnote w:type="continuationSeparator" w:id="1">
    <w:p w:rsidR="009614A3" w:rsidRDefault="009614A3" w:rsidP="00C112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046" w:rsidRPr="00591445" w:rsidRDefault="00591445" w:rsidP="00600046">
    <w:pPr>
      <w:pStyle w:val="a4"/>
      <w:ind w:firstLine="0"/>
      <w:rPr>
        <w:lang w:val="en-US"/>
      </w:rPr>
    </w:pPr>
    <w:r>
      <w:t>1</w:t>
    </w:r>
    <w:r w:rsidRPr="00591445">
      <w:rPr>
        <w:vertAlign w:val="superscript"/>
      </w:rPr>
      <w:t>ο</w:t>
    </w:r>
    <w:r>
      <w:t xml:space="preserve"> </w:t>
    </w:r>
    <w:r>
      <w:rPr>
        <w:lang w:val="en-US"/>
      </w:rPr>
      <w:t xml:space="preserve">Ecology </w:t>
    </w:r>
  </w:p>
  <w:p w:rsidR="00600046" w:rsidRDefault="00600046" w:rsidP="00600046">
    <w:pPr>
      <w:pStyle w:val="a4"/>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45" w:rsidRPr="00591445" w:rsidRDefault="00591445">
    <w:pPr>
      <w:pStyle w:val="a4"/>
      <w:rPr>
        <w:lang w:val="en-US"/>
      </w:rPr>
    </w:pPr>
    <w:r>
      <w:rPr>
        <w:lang w:val="en-US"/>
      </w:rPr>
      <w:t>2o Ecology Biodiversity</w:t>
    </w:r>
  </w:p>
  <w:p w:rsidR="00D22A36" w:rsidRDefault="00D22A36">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046" w:rsidRPr="00591445" w:rsidRDefault="00591445">
    <w:pPr>
      <w:pStyle w:val="a4"/>
      <w:rPr>
        <w:lang w:val="en-US"/>
      </w:rPr>
    </w:pPr>
    <w:r>
      <w:rPr>
        <w:lang w:val="en-US"/>
      </w:rPr>
      <w:t>Ecology</w:t>
    </w:r>
  </w:p>
  <w:p w:rsidR="00600046" w:rsidRDefault="0060004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trackRevisions/>
  <w:defaultTabStop w:val="720"/>
  <w:evenAndOddHeaders/>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59054C"/>
    <w:rsid w:val="00004F2E"/>
    <w:rsid w:val="0017309D"/>
    <w:rsid w:val="001C1484"/>
    <w:rsid w:val="0030094A"/>
    <w:rsid w:val="003F1C90"/>
    <w:rsid w:val="00486F6C"/>
    <w:rsid w:val="004C09AC"/>
    <w:rsid w:val="004D184E"/>
    <w:rsid w:val="004F2C25"/>
    <w:rsid w:val="004F3E3C"/>
    <w:rsid w:val="004F68CB"/>
    <w:rsid w:val="0058399C"/>
    <w:rsid w:val="0059054C"/>
    <w:rsid w:val="00591445"/>
    <w:rsid w:val="005D488D"/>
    <w:rsid w:val="00600046"/>
    <w:rsid w:val="006E001D"/>
    <w:rsid w:val="006F70D1"/>
    <w:rsid w:val="007B536F"/>
    <w:rsid w:val="007D166F"/>
    <w:rsid w:val="00866016"/>
    <w:rsid w:val="00882D13"/>
    <w:rsid w:val="008E1CCC"/>
    <w:rsid w:val="00957789"/>
    <w:rsid w:val="009614A3"/>
    <w:rsid w:val="00970D43"/>
    <w:rsid w:val="00993E12"/>
    <w:rsid w:val="00A30167"/>
    <w:rsid w:val="00A82E18"/>
    <w:rsid w:val="00B62C9E"/>
    <w:rsid w:val="00BA66FB"/>
    <w:rsid w:val="00C11224"/>
    <w:rsid w:val="00C35B11"/>
    <w:rsid w:val="00D22A36"/>
    <w:rsid w:val="00D733A2"/>
    <w:rsid w:val="00FD6AF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09D"/>
    <w:pPr>
      <w:spacing w:after="240" w:line="312" w:lineRule="auto"/>
      <w:ind w:firstLine="709"/>
      <w:jc w:val="both"/>
    </w:pPr>
    <w:rPr>
      <w:rFonts w:ascii="Times New Roman" w:hAnsi="Times New Roman"/>
    </w:rPr>
  </w:style>
  <w:style w:type="paragraph" w:styleId="1">
    <w:name w:val="heading 1"/>
    <w:basedOn w:val="a"/>
    <w:next w:val="a"/>
    <w:link w:val="1Char"/>
    <w:uiPriority w:val="9"/>
    <w:qFormat/>
    <w:rsid w:val="003F1C90"/>
    <w:pPr>
      <w:keepNext/>
      <w:keepLines/>
      <w:spacing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A30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5B11"/>
    <w:pPr>
      <w:ind w:left="720"/>
      <w:contextualSpacing/>
    </w:pPr>
  </w:style>
  <w:style w:type="paragraph" w:styleId="a4">
    <w:name w:val="header"/>
    <w:basedOn w:val="a"/>
    <w:link w:val="Char"/>
    <w:uiPriority w:val="99"/>
    <w:unhideWhenUsed/>
    <w:rsid w:val="00C11224"/>
    <w:pPr>
      <w:tabs>
        <w:tab w:val="center" w:pos="4153"/>
        <w:tab w:val="right" w:pos="8306"/>
      </w:tabs>
      <w:spacing w:after="0" w:line="240" w:lineRule="auto"/>
    </w:pPr>
  </w:style>
  <w:style w:type="character" w:customStyle="1" w:styleId="Char">
    <w:name w:val="Κεφαλίδα Char"/>
    <w:basedOn w:val="a0"/>
    <w:link w:val="a4"/>
    <w:uiPriority w:val="99"/>
    <w:rsid w:val="00C11224"/>
  </w:style>
  <w:style w:type="paragraph" w:styleId="a5">
    <w:name w:val="footer"/>
    <w:basedOn w:val="a"/>
    <w:link w:val="Char0"/>
    <w:uiPriority w:val="99"/>
    <w:unhideWhenUsed/>
    <w:rsid w:val="00C11224"/>
    <w:pPr>
      <w:tabs>
        <w:tab w:val="center" w:pos="4153"/>
        <w:tab w:val="right" w:pos="8306"/>
      </w:tabs>
      <w:spacing w:after="0" w:line="240" w:lineRule="auto"/>
    </w:pPr>
  </w:style>
  <w:style w:type="character" w:customStyle="1" w:styleId="Char0">
    <w:name w:val="Υποσέλιδο Char"/>
    <w:basedOn w:val="a0"/>
    <w:link w:val="a5"/>
    <w:uiPriority w:val="99"/>
    <w:rsid w:val="00C11224"/>
  </w:style>
  <w:style w:type="character" w:customStyle="1" w:styleId="1Char">
    <w:name w:val="Επικεφαλίδα 1 Char"/>
    <w:basedOn w:val="a0"/>
    <w:link w:val="1"/>
    <w:uiPriority w:val="9"/>
    <w:rsid w:val="003F1C90"/>
    <w:rPr>
      <w:rFonts w:ascii="Arial" w:eastAsiaTheme="majorEastAsia" w:hAnsi="Arial" w:cstheme="majorBidi"/>
      <w:color w:val="FF0000"/>
      <w:sz w:val="34"/>
      <w:szCs w:val="32"/>
    </w:rPr>
  </w:style>
  <w:style w:type="table" w:styleId="a6">
    <w:name w:val="Table Grid"/>
    <w:basedOn w:val="a1"/>
    <w:uiPriority w:val="39"/>
    <w:rsid w:val="008660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a1"/>
    <w:uiPriority w:val="40"/>
    <w:rsid w:val="0086601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
    <w:name w:val="Plain Table 1"/>
    <w:basedOn w:val="a1"/>
    <w:uiPriority w:val="41"/>
    <w:rsid w:val="0086601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a1"/>
    <w:uiPriority w:val="43"/>
    <w:rsid w:val="00866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1"/>
    <w:uiPriority w:val="44"/>
    <w:rsid w:val="00866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1"/>
    <w:uiPriority w:val="45"/>
    <w:rsid w:val="00866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2">
    <w:name w:val="Grid Table 1 Light Accent 2"/>
    <w:basedOn w:val="a1"/>
    <w:uiPriority w:val="46"/>
    <w:rsid w:val="00866016"/>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1">
    <w:name w:val="Grid Table 1 Light Accent 1"/>
    <w:basedOn w:val="a1"/>
    <w:uiPriority w:val="46"/>
    <w:rsid w:val="00866016"/>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
    <w:name w:val="Grid Table 1 Light"/>
    <w:basedOn w:val="a1"/>
    <w:uiPriority w:val="46"/>
    <w:rsid w:val="0086601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3">
    <w:name w:val="Grid Table 1 Light Accent 3"/>
    <w:basedOn w:val="a1"/>
    <w:uiPriority w:val="46"/>
    <w:rsid w:val="0086601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1"/>
    <w:uiPriority w:val="46"/>
    <w:rsid w:val="00866016"/>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6">
    <w:name w:val="Grid Table 1 Light Accent 6"/>
    <w:basedOn w:val="a1"/>
    <w:uiPriority w:val="46"/>
    <w:rsid w:val="00866016"/>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1LightAccent5">
    <w:name w:val="Grid Table 1 Light Accent 5"/>
    <w:basedOn w:val="a1"/>
    <w:uiPriority w:val="46"/>
    <w:rsid w:val="00866016"/>
    <w:pPr>
      <w:spacing w:after="0" w:line="240" w:lineRule="auto"/>
    </w:pPr>
    <w:tblPr>
      <w:tblStyleRowBandSize w:val="1"/>
      <w:tblStyleColBandSize w:val="1"/>
      <w:tblInd w:w="0" w:type="dxa"/>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GridTable3">
    <w:name w:val="Grid Table 3"/>
    <w:basedOn w:val="a1"/>
    <w:uiPriority w:val="48"/>
    <w:rsid w:val="00866016"/>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2">
    <w:name w:val="Grid Table 2"/>
    <w:basedOn w:val="a1"/>
    <w:uiPriority w:val="47"/>
    <w:rsid w:val="00866016"/>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5">
    <w:name w:val="Grid Table 4 Accent 5"/>
    <w:basedOn w:val="a1"/>
    <w:uiPriority w:val="49"/>
    <w:rsid w:val="00866016"/>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
    <w:name w:val="Grid Table 5 Dark Accent 1"/>
    <w:basedOn w:val="a1"/>
    <w:uiPriority w:val="50"/>
    <w:rsid w:val="0086601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GridTable5DarkAccent3">
    <w:name w:val="Grid Table 5 Dark Accent 3"/>
    <w:basedOn w:val="a1"/>
    <w:uiPriority w:val="50"/>
    <w:rsid w:val="004D184E"/>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4Accent3">
    <w:name w:val="Grid Table 4 Accent 3"/>
    <w:basedOn w:val="a1"/>
    <w:uiPriority w:val="49"/>
    <w:rsid w:val="00BA66F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
    <w:name w:val="Grid Table 4"/>
    <w:basedOn w:val="a1"/>
    <w:uiPriority w:val="49"/>
    <w:rsid w:val="00BA66FB"/>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7">
    <w:name w:val="No Spacing"/>
    <w:link w:val="Char1"/>
    <w:uiPriority w:val="1"/>
    <w:qFormat/>
    <w:rsid w:val="00A30167"/>
    <w:pPr>
      <w:spacing w:after="0" w:line="240" w:lineRule="auto"/>
    </w:pPr>
    <w:rPr>
      <w:rFonts w:eastAsiaTheme="minorEastAsia"/>
      <w:lang w:eastAsia="el-GR"/>
    </w:rPr>
  </w:style>
  <w:style w:type="character" w:customStyle="1" w:styleId="Char1">
    <w:name w:val="Χωρίς διάστιχο Char"/>
    <w:basedOn w:val="a0"/>
    <w:link w:val="a7"/>
    <w:uiPriority w:val="1"/>
    <w:rsid w:val="00A30167"/>
    <w:rPr>
      <w:rFonts w:eastAsiaTheme="minorEastAsia"/>
      <w:lang w:eastAsia="el-GR"/>
    </w:rPr>
  </w:style>
  <w:style w:type="paragraph" w:styleId="a8">
    <w:name w:val="TOC Heading"/>
    <w:basedOn w:val="1"/>
    <w:next w:val="a"/>
    <w:uiPriority w:val="39"/>
    <w:unhideWhenUsed/>
    <w:qFormat/>
    <w:rsid w:val="00A30167"/>
    <w:pPr>
      <w:spacing w:before="240" w:after="0" w:line="259" w:lineRule="auto"/>
      <w:ind w:firstLine="0"/>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A30167"/>
    <w:pPr>
      <w:spacing w:after="100"/>
    </w:pPr>
  </w:style>
  <w:style w:type="character" w:styleId="-">
    <w:name w:val="Hyperlink"/>
    <w:basedOn w:val="a0"/>
    <w:uiPriority w:val="99"/>
    <w:unhideWhenUsed/>
    <w:rsid w:val="00A30167"/>
    <w:rPr>
      <w:color w:val="0563C1" w:themeColor="hyperlink"/>
      <w:u w:val="single"/>
    </w:rPr>
  </w:style>
  <w:style w:type="character" w:customStyle="1" w:styleId="2Char">
    <w:name w:val="Επικεφαλίδα 2 Char"/>
    <w:basedOn w:val="a0"/>
    <w:link w:val="2"/>
    <w:uiPriority w:val="9"/>
    <w:rsid w:val="00A30167"/>
    <w:rPr>
      <w:rFonts w:asciiTheme="majorHAnsi" w:eastAsiaTheme="majorEastAsia" w:hAnsiTheme="majorHAnsi" w:cstheme="majorBidi"/>
      <w:color w:val="2F5496" w:themeColor="accent1" w:themeShade="BF"/>
      <w:sz w:val="26"/>
      <w:szCs w:val="26"/>
    </w:rPr>
  </w:style>
  <w:style w:type="paragraph" w:styleId="20">
    <w:name w:val="toc 2"/>
    <w:basedOn w:val="a"/>
    <w:next w:val="a"/>
    <w:autoRedefine/>
    <w:uiPriority w:val="39"/>
    <w:unhideWhenUsed/>
    <w:rsid w:val="00A30167"/>
    <w:pPr>
      <w:spacing w:after="100"/>
      <w:ind w:left="220"/>
    </w:pPr>
  </w:style>
  <w:style w:type="paragraph" w:styleId="a9">
    <w:name w:val="Balloon Text"/>
    <w:basedOn w:val="a"/>
    <w:link w:val="Char2"/>
    <w:uiPriority w:val="99"/>
    <w:semiHidden/>
    <w:unhideWhenUsed/>
    <w:rsid w:val="006F70D1"/>
    <w:pPr>
      <w:spacing w:after="0" w:line="240" w:lineRule="auto"/>
    </w:pPr>
    <w:rPr>
      <w:rFonts w:ascii="Tahoma" w:hAnsi="Tahoma" w:cs="Tahoma"/>
      <w:sz w:val="16"/>
      <w:szCs w:val="16"/>
    </w:rPr>
  </w:style>
  <w:style w:type="character" w:customStyle="1" w:styleId="Char2">
    <w:name w:val="Κείμενο πλαισίου Char"/>
    <w:basedOn w:val="a0"/>
    <w:link w:val="a9"/>
    <w:uiPriority w:val="99"/>
    <w:semiHidden/>
    <w:rsid w:val="006F70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Colors" Target="diagrams/colors1.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1.xml"/><Relationship Id="rId22"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B9AF009-8D53-4399-B81E-34DD25F52420}" type="doc">
      <dgm:prSet loTypeId="urn:microsoft.com/office/officeart/2005/8/layout/hierarchy3" loCatId="hierarchy" qsTypeId="urn:microsoft.com/office/officeart/2005/8/quickstyle/simple3" qsCatId="simple" csTypeId="urn:microsoft.com/office/officeart/2005/8/colors/accent1_2" csCatId="accent1" phldr="1"/>
      <dgm:spPr/>
      <dgm:t>
        <a:bodyPr/>
        <a:lstStyle/>
        <a:p>
          <a:endParaRPr lang="el-GR"/>
        </a:p>
      </dgm:t>
    </dgm:pt>
    <dgm:pt modelId="{04878811-821C-48DA-99A4-24D315F4F4AA}" type="asst">
      <dgm:prSet phldrT="[Κείμενο]"/>
      <dgm:spPr/>
      <dgm:t>
        <a:bodyPr/>
        <a:lstStyle/>
        <a:p>
          <a:r>
            <a:rPr lang="el-GR"/>
            <a:t>Κώστας-Γεωργία</a:t>
          </a:r>
        </a:p>
      </dgm:t>
    </dgm:pt>
    <dgm:pt modelId="{0B67C5C0-8ADA-4112-938F-39DF784D06AA}" type="parTrans" cxnId="{244E2F03-CC90-4179-A6C0-81625B4286CC}">
      <dgm:prSet/>
      <dgm:spPr/>
      <dgm:t>
        <a:bodyPr/>
        <a:lstStyle/>
        <a:p>
          <a:endParaRPr lang="el-GR"/>
        </a:p>
      </dgm:t>
    </dgm:pt>
    <dgm:pt modelId="{4F85C463-584C-452A-A2FB-FFEF2D15F322}" type="sibTrans" cxnId="{244E2F03-CC90-4179-A6C0-81625B4286CC}">
      <dgm:prSet/>
      <dgm:spPr/>
      <dgm:t>
        <a:bodyPr/>
        <a:lstStyle/>
        <a:p>
          <a:endParaRPr lang="el-GR"/>
        </a:p>
      </dgm:t>
    </dgm:pt>
    <dgm:pt modelId="{7081B198-4AE6-4E7A-A555-F8C513A05991}">
      <dgm:prSet phldrT="[Κείμενο]"/>
      <dgm:spPr/>
      <dgm:t>
        <a:bodyPr/>
        <a:lstStyle/>
        <a:p>
          <a:r>
            <a:rPr lang="el-GR"/>
            <a:t>Ιουλία</a:t>
          </a:r>
        </a:p>
      </dgm:t>
    </dgm:pt>
    <dgm:pt modelId="{10ED2D6B-2FC9-481E-8D5F-9DFE3E19D6A1}" type="parTrans" cxnId="{9BB80311-FBE2-4407-820D-00F3F4B55F0E}">
      <dgm:prSet/>
      <dgm:spPr/>
      <dgm:t>
        <a:bodyPr/>
        <a:lstStyle/>
        <a:p>
          <a:endParaRPr lang="el-GR"/>
        </a:p>
      </dgm:t>
    </dgm:pt>
    <dgm:pt modelId="{55D66E85-EAB2-4F92-87E6-7A58CDA569BA}" type="sibTrans" cxnId="{9BB80311-FBE2-4407-820D-00F3F4B55F0E}">
      <dgm:prSet/>
      <dgm:spPr/>
      <dgm:t>
        <a:bodyPr/>
        <a:lstStyle/>
        <a:p>
          <a:endParaRPr lang="el-GR"/>
        </a:p>
      </dgm:t>
    </dgm:pt>
    <dgm:pt modelId="{9C1D01CE-D1A1-4D37-A2E0-A3CD628A91CA}">
      <dgm:prSet phldrT="[Κείμενο]"/>
      <dgm:spPr/>
      <dgm:t>
        <a:bodyPr/>
        <a:lstStyle/>
        <a:p>
          <a:r>
            <a:rPr lang="el-GR"/>
            <a:t>Κωνσταντίνος</a:t>
          </a:r>
        </a:p>
      </dgm:t>
    </dgm:pt>
    <dgm:pt modelId="{91EAECC7-E79A-4994-B2A4-A9FFE2059508}" type="parTrans" cxnId="{31E516A0-3C48-470E-AB2D-87A36ED6725F}">
      <dgm:prSet/>
      <dgm:spPr/>
      <dgm:t>
        <a:bodyPr/>
        <a:lstStyle/>
        <a:p>
          <a:endParaRPr lang="el-GR"/>
        </a:p>
      </dgm:t>
    </dgm:pt>
    <dgm:pt modelId="{3779735F-22CC-40C9-90E9-86EF24863AA2}" type="sibTrans" cxnId="{31E516A0-3C48-470E-AB2D-87A36ED6725F}">
      <dgm:prSet/>
      <dgm:spPr/>
      <dgm:t>
        <a:bodyPr/>
        <a:lstStyle/>
        <a:p>
          <a:endParaRPr lang="el-GR"/>
        </a:p>
      </dgm:t>
    </dgm:pt>
    <dgm:pt modelId="{A62D81E3-A719-48CF-B632-37B7758DBE24}">
      <dgm:prSet/>
      <dgm:spPr/>
      <dgm:t>
        <a:bodyPr/>
        <a:lstStyle/>
        <a:p>
          <a:r>
            <a:rPr lang="el-GR"/>
            <a:t>Βασίλης</a:t>
          </a:r>
        </a:p>
      </dgm:t>
    </dgm:pt>
    <dgm:pt modelId="{2AC6EAC9-4012-4C8B-AFBA-A5100C60B8B6}" type="parTrans" cxnId="{76712C26-A763-41D8-B0FC-04A0DE932036}">
      <dgm:prSet/>
      <dgm:spPr/>
      <dgm:t>
        <a:bodyPr/>
        <a:lstStyle/>
        <a:p>
          <a:endParaRPr lang="el-GR"/>
        </a:p>
      </dgm:t>
    </dgm:pt>
    <dgm:pt modelId="{DBEFD248-2701-4EBA-A69F-A713C8712A27}" type="sibTrans" cxnId="{76712C26-A763-41D8-B0FC-04A0DE932036}">
      <dgm:prSet/>
      <dgm:spPr/>
      <dgm:t>
        <a:bodyPr/>
        <a:lstStyle/>
        <a:p>
          <a:endParaRPr lang="el-GR"/>
        </a:p>
      </dgm:t>
    </dgm:pt>
    <dgm:pt modelId="{7BAE06EB-CADE-4898-A21E-ADFA68D3B334}">
      <dgm:prSet phldrT="[Κείμενο]"/>
      <dgm:spPr/>
      <dgm:t>
        <a:bodyPr/>
        <a:lstStyle/>
        <a:p>
          <a:r>
            <a:rPr lang="el-GR"/>
            <a:t>Γιάννης</a:t>
          </a:r>
        </a:p>
      </dgm:t>
    </dgm:pt>
    <dgm:pt modelId="{1D9DC2E6-58B0-4CE9-AF3C-729D36D1E001}" type="parTrans" cxnId="{76B327FE-B604-4632-9412-EFEEF6F941DA}">
      <dgm:prSet/>
      <dgm:spPr/>
      <dgm:t>
        <a:bodyPr/>
        <a:lstStyle/>
        <a:p>
          <a:endParaRPr lang="el-GR"/>
        </a:p>
      </dgm:t>
    </dgm:pt>
    <dgm:pt modelId="{FA71887E-DCC3-41D8-BD58-0638BE8F7759}" type="sibTrans" cxnId="{76B327FE-B604-4632-9412-EFEEF6F941DA}">
      <dgm:prSet/>
      <dgm:spPr/>
      <dgm:t>
        <a:bodyPr/>
        <a:lstStyle/>
        <a:p>
          <a:endParaRPr lang="el-GR"/>
        </a:p>
      </dgm:t>
    </dgm:pt>
    <dgm:pt modelId="{068CDD6A-FFFD-4085-869B-9F6739D8888F}">
      <dgm:prSet/>
      <dgm:spPr/>
      <dgm:t>
        <a:bodyPr/>
        <a:lstStyle/>
        <a:p>
          <a:r>
            <a:rPr lang="el-GR"/>
            <a:t>Κατερίνα</a:t>
          </a:r>
        </a:p>
      </dgm:t>
    </dgm:pt>
    <dgm:pt modelId="{FECA76DE-5145-4853-8A81-23AE1617B8BA}" type="parTrans" cxnId="{D40A311A-9EBD-4F04-9449-73968C058344}">
      <dgm:prSet/>
      <dgm:spPr/>
      <dgm:t>
        <a:bodyPr/>
        <a:lstStyle/>
        <a:p>
          <a:endParaRPr lang="el-GR"/>
        </a:p>
      </dgm:t>
    </dgm:pt>
    <dgm:pt modelId="{60866B62-AE41-44B2-A198-B3F59A711B88}" type="sibTrans" cxnId="{D40A311A-9EBD-4F04-9449-73968C058344}">
      <dgm:prSet/>
      <dgm:spPr/>
      <dgm:t>
        <a:bodyPr/>
        <a:lstStyle/>
        <a:p>
          <a:endParaRPr lang="el-GR"/>
        </a:p>
      </dgm:t>
    </dgm:pt>
    <dgm:pt modelId="{E40E912E-4257-42F2-9355-66064332730B}">
      <dgm:prSet phldrT="[Κείμενο]"/>
      <dgm:spPr/>
      <dgm:t>
        <a:bodyPr/>
        <a:lstStyle/>
        <a:p>
          <a:r>
            <a:rPr lang="el-GR"/>
            <a:t>Γιώργος</a:t>
          </a:r>
        </a:p>
      </dgm:t>
    </dgm:pt>
    <dgm:pt modelId="{7214580C-0900-48F3-A6E7-6B1B57C1340C}" type="parTrans" cxnId="{D0CCF948-C7D8-4A01-9DFF-122FE0F67247}">
      <dgm:prSet/>
      <dgm:spPr/>
      <dgm:t>
        <a:bodyPr/>
        <a:lstStyle/>
        <a:p>
          <a:endParaRPr lang="el-GR"/>
        </a:p>
      </dgm:t>
    </dgm:pt>
    <dgm:pt modelId="{7B3BA1BA-4DEE-4A0B-B4C8-6B71BC4A1DA0}" type="sibTrans" cxnId="{D0CCF948-C7D8-4A01-9DFF-122FE0F67247}">
      <dgm:prSet/>
      <dgm:spPr/>
      <dgm:t>
        <a:bodyPr/>
        <a:lstStyle/>
        <a:p>
          <a:endParaRPr lang="el-GR"/>
        </a:p>
      </dgm:t>
    </dgm:pt>
    <dgm:pt modelId="{EA919FC8-1A05-42A7-A756-852ED0C7FAB3}">
      <dgm:prSet phldrT="[Κείμενο]"/>
      <dgm:spPr/>
      <dgm:t>
        <a:bodyPr/>
        <a:lstStyle/>
        <a:p>
          <a:r>
            <a:rPr lang="el-GR"/>
            <a:t>Διονυσία</a:t>
          </a:r>
        </a:p>
      </dgm:t>
    </dgm:pt>
    <dgm:pt modelId="{D4BC0FF9-11DE-455B-8312-62A9CC876533}" type="parTrans" cxnId="{7B2D7BC5-D8CC-4812-8BF3-0AE4003F4D4D}">
      <dgm:prSet/>
      <dgm:spPr/>
      <dgm:t>
        <a:bodyPr/>
        <a:lstStyle/>
        <a:p>
          <a:endParaRPr lang="el-GR"/>
        </a:p>
      </dgm:t>
    </dgm:pt>
    <dgm:pt modelId="{419743DF-C30B-498F-AA4A-B8647CA1303C}" type="sibTrans" cxnId="{7B2D7BC5-D8CC-4812-8BF3-0AE4003F4D4D}">
      <dgm:prSet/>
      <dgm:spPr/>
      <dgm:t>
        <a:bodyPr/>
        <a:lstStyle/>
        <a:p>
          <a:endParaRPr lang="el-GR"/>
        </a:p>
      </dgm:t>
    </dgm:pt>
    <dgm:pt modelId="{71659FE6-2F2D-4D51-9F05-25DC928A2FAD}">
      <dgm:prSet phldrT="[Κείμενο]"/>
      <dgm:spPr/>
      <dgm:t>
        <a:bodyPr/>
        <a:lstStyle/>
        <a:p>
          <a:r>
            <a:rPr lang="el-GR"/>
            <a:t>Γεωργία-Τάσος</a:t>
          </a:r>
        </a:p>
      </dgm:t>
    </dgm:pt>
    <dgm:pt modelId="{080C5908-5D85-4E8F-AAE9-62B839AB2FED}" type="parTrans" cxnId="{564FA3AE-7D4D-40EA-A6A7-46B4CD56B501}">
      <dgm:prSet/>
      <dgm:spPr/>
      <dgm:t>
        <a:bodyPr/>
        <a:lstStyle/>
        <a:p>
          <a:endParaRPr lang="el-GR"/>
        </a:p>
      </dgm:t>
    </dgm:pt>
    <dgm:pt modelId="{391100FD-432D-476A-A2A0-61D41B087B6D}" type="sibTrans" cxnId="{564FA3AE-7D4D-40EA-A6A7-46B4CD56B501}">
      <dgm:prSet/>
      <dgm:spPr/>
      <dgm:t>
        <a:bodyPr/>
        <a:lstStyle/>
        <a:p>
          <a:endParaRPr lang="el-GR"/>
        </a:p>
      </dgm:t>
    </dgm:pt>
    <dgm:pt modelId="{F530AB31-9B12-42D5-B0A2-DADFB8CC9780}">
      <dgm:prSet phldrT="[Κείμενο]"/>
      <dgm:spPr/>
      <dgm:t>
        <a:bodyPr/>
        <a:lstStyle/>
        <a:p>
          <a:r>
            <a:rPr lang="el-GR"/>
            <a:t>Λάμπρος</a:t>
          </a:r>
        </a:p>
      </dgm:t>
    </dgm:pt>
    <dgm:pt modelId="{6FB77EAD-5506-4F29-842D-F2A97C561DE4}" type="parTrans" cxnId="{B676CB09-F0E1-423D-BF48-D3E75A081FA7}">
      <dgm:prSet/>
      <dgm:spPr/>
      <dgm:t>
        <a:bodyPr/>
        <a:lstStyle/>
        <a:p>
          <a:endParaRPr lang="el-GR"/>
        </a:p>
      </dgm:t>
    </dgm:pt>
    <dgm:pt modelId="{564590ED-4171-4886-8028-C79A33DCC596}" type="sibTrans" cxnId="{B676CB09-F0E1-423D-BF48-D3E75A081FA7}">
      <dgm:prSet/>
      <dgm:spPr/>
      <dgm:t>
        <a:bodyPr/>
        <a:lstStyle/>
        <a:p>
          <a:endParaRPr lang="el-GR"/>
        </a:p>
      </dgm:t>
    </dgm:pt>
    <dgm:pt modelId="{A0B0D326-7876-4019-842E-11FB8917F9CA}">
      <dgm:prSet phldrT="[Κείμενο]"/>
      <dgm:spPr/>
      <dgm:t>
        <a:bodyPr/>
        <a:lstStyle/>
        <a:p>
          <a:r>
            <a:rPr lang="el-GR"/>
            <a:t>Άννα</a:t>
          </a:r>
        </a:p>
      </dgm:t>
    </dgm:pt>
    <dgm:pt modelId="{D4061644-0C02-4259-ABBB-AADD4838C913}" type="parTrans" cxnId="{2A93561C-3C97-4FE7-899C-152A649E3404}">
      <dgm:prSet/>
      <dgm:spPr/>
      <dgm:t>
        <a:bodyPr/>
        <a:lstStyle/>
        <a:p>
          <a:endParaRPr lang="el-GR"/>
        </a:p>
      </dgm:t>
    </dgm:pt>
    <dgm:pt modelId="{B51CEA2E-C893-4B07-821A-370C0D51F4C6}" type="sibTrans" cxnId="{2A93561C-3C97-4FE7-899C-152A649E3404}">
      <dgm:prSet/>
      <dgm:spPr/>
      <dgm:t>
        <a:bodyPr/>
        <a:lstStyle/>
        <a:p>
          <a:endParaRPr lang="el-GR"/>
        </a:p>
      </dgm:t>
    </dgm:pt>
    <dgm:pt modelId="{08B752D7-7884-4BB8-94A8-00170FDD15E5}">
      <dgm:prSet phldrT="[Κείμενο]"/>
      <dgm:spPr/>
      <dgm:t>
        <a:bodyPr/>
        <a:lstStyle/>
        <a:p>
          <a:r>
            <a:rPr lang="el-GR"/>
            <a:t>Γεωργία</a:t>
          </a:r>
        </a:p>
      </dgm:t>
    </dgm:pt>
    <dgm:pt modelId="{BDE19F3B-078D-4505-8D47-00FA3044FD09}" type="parTrans" cxnId="{B5D2DA89-C787-453C-9E14-34BB1956D2F6}">
      <dgm:prSet/>
      <dgm:spPr/>
      <dgm:t>
        <a:bodyPr/>
        <a:lstStyle/>
        <a:p>
          <a:endParaRPr lang="el-GR"/>
        </a:p>
      </dgm:t>
    </dgm:pt>
    <dgm:pt modelId="{039FA989-42BE-447C-BF59-3671461112B0}" type="sibTrans" cxnId="{B5D2DA89-C787-453C-9E14-34BB1956D2F6}">
      <dgm:prSet/>
      <dgm:spPr/>
      <dgm:t>
        <a:bodyPr/>
        <a:lstStyle/>
        <a:p>
          <a:endParaRPr lang="el-GR"/>
        </a:p>
      </dgm:t>
    </dgm:pt>
    <dgm:pt modelId="{043C0704-3482-44F0-BCA6-A70A1F243243}">
      <dgm:prSet phldrT="[Κείμενο]"/>
      <dgm:spPr/>
      <dgm:t>
        <a:bodyPr/>
        <a:lstStyle/>
        <a:p>
          <a:r>
            <a:rPr lang="el-GR"/>
            <a:t>Δημήτρης</a:t>
          </a:r>
        </a:p>
      </dgm:t>
    </dgm:pt>
    <dgm:pt modelId="{20D0C89F-B1D1-4CE3-A907-7E91C310BAF7}" type="parTrans" cxnId="{00AAEF51-63FF-4A15-A391-2E1F8EE9EA99}">
      <dgm:prSet/>
      <dgm:spPr/>
      <dgm:t>
        <a:bodyPr/>
        <a:lstStyle/>
        <a:p>
          <a:endParaRPr lang="el-GR"/>
        </a:p>
      </dgm:t>
    </dgm:pt>
    <dgm:pt modelId="{381B2D74-5E5C-4176-BDC4-07C1CED7A64C}" type="sibTrans" cxnId="{00AAEF51-63FF-4A15-A391-2E1F8EE9EA99}">
      <dgm:prSet/>
      <dgm:spPr/>
      <dgm:t>
        <a:bodyPr/>
        <a:lstStyle/>
        <a:p>
          <a:endParaRPr lang="el-GR"/>
        </a:p>
      </dgm:t>
    </dgm:pt>
    <dgm:pt modelId="{97CE5C4F-9947-469B-9CF2-AF2D2996515E}">
      <dgm:prSet phldrT="[Κείμενο]"/>
      <dgm:spPr/>
      <dgm:t>
        <a:bodyPr/>
        <a:lstStyle/>
        <a:p>
          <a:r>
            <a:rPr lang="el-GR"/>
            <a:t>Ιουλία-Βασίλης</a:t>
          </a:r>
        </a:p>
      </dgm:t>
    </dgm:pt>
    <dgm:pt modelId="{DE07254B-FCB8-4630-A91F-2AF83E695CEC}" type="parTrans" cxnId="{2395BD53-6E85-4C4D-A4E2-31A8618487C4}">
      <dgm:prSet/>
      <dgm:spPr/>
      <dgm:t>
        <a:bodyPr/>
        <a:lstStyle/>
        <a:p>
          <a:endParaRPr lang="el-GR"/>
        </a:p>
      </dgm:t>
    </dgm:pt>
    <dgm:pt modelId="{59B222FA-A7A2-468E-82F1-33D62F93370A}" type="sibTrans" cxnId="{2395BD53-6E85-4C4D-A4E2-31A8618487C4}">
      <dgm:prSet/>
      <dgm:spPr/>
      <dgm:t>
        <a:bodyPr/>
        <a:lstStyle/>
        <a:p>
          <a:endParaRPr lang="el-GR"/>
        </a:p>
      </dgm:t>
    </dgm:pt>
    <dgm:pt modelId="{86ED7A52-6C7F-4EA2-8A42-7E879DE4E75C}">
      <dgm:prSet phldrT="[Κείμενο]"/>
      <dgm:spPr/>
      <dgm:t>
        <a:bodyPr/>
        <a:lstStyle/>
        <a:p>
          <a:r>
            <a:rPr lang="el-GR"/>
            <a:t>Κώστας</a:t>
          </a:r>
        </a:p>
      </dgm:t>
    </dgm:pt>
    <dgm:pt modelId="{99809483-2D59-4036-BAE0-D863BADAF652}" type="parTrans" cxnId="{F112EA46-576E-4943-9F70-3E4AE2DCD9EE}">
      <dgm:prSet/>
      <dgm:spPr/>
      <dgm:t>
        <a:bodyPr/>
        <a:lstStyle/>
        <a:p>
          <a:endParaRPr lang="el-GR"/>
        </a:p>
      </dgm:t>
    </dgm:pt>
    <dgm:pt modelId="{10494F76-FEB4-4EC2-A7C9-33CCBFC185F1}" type="sibTrans" cxnId="{F112EA46-576E-4943-9F70-3E4AE2DCD9EE}">
      <dgm:prSet/>
      <dgm:spPr/>
      <dgm:t>
        <a:bodyPr/>
        <a:lstStyle/>
        <a:p>
          <a:endParaRPr lang="el-GR"/>
        </a:p>
      </dgm:t>
    </dgm:pt>
    <dgm:pt modelId="{27134A46-F09C-4788-8418-990EA07CC479}">
      <dgm:prSet/>
      <dgm:spPr/>
      <dgm:t>
        <a:bodyPr/>
        <a:lstStyle/>
        <a:p>
          <a:r>
            <a:rPr lang="el-GR"/>
            <a:t>Κώστας-Νικολίτσα</a:t>
          </a:r>
        </a:p>
      </dgm:t>
    </dgm:pt>
    <dgm:pt modelId="{7715FDE7-30C9-4B8A-BB22-EA55B69A08E4}" type="parTrans" cxnId="{98335779-939A-44CC-9DC3-639B7C145705}">
      <dgm:prSet/>
      <dgm:spPr/>
      <dgm:t>
        <a:bodyPr/>
        <a:lstStyle/>
        <a:p>
          <a:endParaRPr lang="el-GR"/>
        </a:p>
      </dgm:t>
    </dgm:pt>
    <dgm:pt modelId="{5470CBC6-42AF-4786-B901-8CB73C3EC7FB}" type="sibTrans" cxnId="{98335779-939A-44CC-9DC3-639B7C145705}">
      <dgm:prSet/>
      <dgm:spPr/>
      <dgm:t>
        <a:bodyPr/>
        <a:lstStyle/>
        <a:p>
          <a:endParaRPr lang="el-GR"/>
        </a:p>
      </dgm:t>
    </dgm:pt>
    <dgm:pt modelId="{2115F69B-92F9-481A-BA01-79249468161B}" type="pres">
      <dgm:prSet presAssocID="{7B9AF009-8D53-4399-B81E-34DD25F52420}" presName="diagram" presStyleCnt="0">
        <dgm:presLayoutVars>
          <dgm:chPref val="1"/>
          <dgm:dir/>
          <dgm:animOne val="branch"/>
          <dgm:animLvl val="lvl"/>
          <dgm:resizeHandles/>
        </dgm:presLayoutVars>
      </dgm:prSet>
      <dgm:spPr/>
      <dgm:t>
        <a:bodyPr/>
        <a:lstStyle/>
        <a:p>
          <a:endParaRPr lang="el-GR"/>
        </a:p>
      </dgm:t>
    </dgm:pt>
    <dgm:pt modelId="{6676D0B1-2DDF-4768-AE44-9B5F0D8E309E}" type="pres">
      <dgm:prSet presAssocID="{EA919FC8-1A05-42A7-A756-852ED0C7FAB3}" presName="root" presStyleCnt="0"/>
      <dgm:spPr/>
    </dgm:pt>
    <dgm:pt modelId="{BE9AF4D6-174B-4405-A1E0-DC4CA58C72C7}" type="pres">
      <dgm:prSet presAssocID="{EA919FC8-1A05-42A7-A756-852ED0C7FAB3}" presName="rootComposite" presStyleCnt="0"/>
      <dgm:spPr/>
    </dgm:pt>
    <dgm:pt modelId="{3D097049-FF66-4531-9F62-23E51F5C9025}" type="pres">
      <dgm:prSet presAssocID="{EA919FC8-1A05-42A7-A756-852ED0C7FAB3}" presName="rootText" presStyleLbl="node1" presStyleIdx="0" presStyleCnt="5"/>
      <dgm:spPr/>
      <dgm:t>
        <a:bodyPr/>
        <a:lstStyle/>
        <a:p>
          <a:endParaRPr lang="el-GR"/>
        </a:p>
      </dgm:t>
    </dgm:pt>
    <dgm:pt modelId="{AD8E95DD-954B-48E2-B759-49CD8EE7D590}" type="pres">
      <dgm:prSet presAssocID="{EA919FC8-1A05-42A7-A756-852ED0C7FAB3}" presName="rootConnector" presStyleLbl="node1" presStyleIdx="0" presStyleCnt="5"/>
      <dgm:spPr/>
      <dgm:t>
        <a:bodyPr/>
        <a:lstStyle/>
        <a:p>
          <a:endParaRPr lang="el-GR"/>
        </a:p>
      </dgm:t>
    </dgm:pt>
    <dgm:pt modelId="{79B5C0BD-7463-43E8-B77C-25DA08DBBA29}" type="pres">
      <dgm:prSet presAssocID="{EA919FC8-1A05-42A7-A756-852ED0C7FAB3}" presName="childShape" presStyleCnt="0"/>
      <dgm:spPr/>
    </dgm:pt>
    <dgm:pt modelId="{D523885E-8C53-4C71-8E6A-F14E45577F24}" type="pres">
      <dgm:prSet presAssocID="{6FB77EAD-5506-4F29-842D-F2A97C561DE4}" presName="Name13" presStyleLbl="parChTrans1D2" presStyleIdx="0" presStyleCnt="11"/>
      <dgm:spPr/>
      <dgm:t>
        <a:bodyPr/>
        <a:lstStyle/>
        <a:p>
          <a:endParaRPr lang="el-GR"/>
        </a:p>
      </dgm:t>
    </dgm:pt>
    <dgm:pt modelId="{A7B3672E-B13B-4CA2-AD92-9AD5E6BED7B7}" type="pres">
      <dgm:prSet presAssocID="{F530AB31-9B12-42D5-B0A2-DADFB8CC9780}" presName="childText" presStyleLbl="bgAcc1" presStyleIdx="0" presStyleCnt="11">
        <dgm:presLayoutVars>
          <dgm:bulletEnabled val="1"/>
        </dgm:presLayoutVars>
      </dgm:prSet>
      <dgm:spPr/>
      <dgm:t>
        <a:bodyPr/>
        <a:lstStyle/>
        <a:p>
          <a:endParaRPr lang="el-GR"/>
        </a:p>
      </dgm:t>
    </dgm:pt>
    <dgm:pt modelId="{E3B25F3E-7506-4F77-A263-BA9215ACA4DD}" type="pres">
      <dgm:prSet presAssocID="{D4061644-0C02-4259-ABBB-AADD4838C913}" presName="Name13" presStyleLbl="parChTrans1D2" presStyleIdx="1" presStyleCnt="11"/>
      <dgm:spPr/>
      <dgm:t>
        <a:bodyPr/>
        <a:lstStyle/>
        <a:p>
          <a:endParaRPr lang="el-GR"/>
        </a:p>
      </dgm:t>
    </dgm:pt>
    <dgm:pt modelId="{B46A6F4D-DA31-4776-870B-AFC23CD8DB4E}" type="pres">
      <dgm:prSet presAssocID="{A0B0D326-7876-4019-842E-11FB8917F9CA}" presName="childText" presStyleLbl="bgAcc1" presStyleIdx="1" presStyleCnt="11">
        <dgm:presLayoutVars>
          <dgm:bulletEnabled val="1"/>
        </dgm:presLayoutVars>
      </dgm:prSet>
      <dgm:spPr/>
      <dgm:t>
        <a:bodyPr/>
        <a:lstStyle/>
        <a:p>
          <a:endParaRPr lang="el-GR"/>
        </a:p>
      </dgm:t>
    </dgm:pt>
    <dgm:pt modelId="{520F08FD-F023-418B-A207-614D61046D5F}" type="pres">
      <dgm:prSet presAssocID="{BDE19F3B-078D-4505-8D47-00FA3044FD09}" presName="Name13" presStyleLbl="parChTrans1D2" presStyleIdx="2" presStyleCnt="11"/>
      <dgm:spPr/>
      <dgm:t>
        <a:bodyPr/>
        <a:lstStyle/>
        <a:p>
          <a:endParaRPr lang="el-GR"/>
        </a:p>
      </dgm:t>
    </dgm:pt>
    <dgm:pt modelId="{A1FA68D2-D43A-4D73-BA3E-75268076B5E3}" type="pres">
      <dgm:prSet presAssocID="{08B752D7-7884-4BB8-94A8-00170FDD15E5}" presName="childText" presStyleLbl="bgAcc1" presStyleIdx="2" presStyleCnt="11">
        <dgm:presLayoutVars>
          <dgm:bulletEnabled val="1"/>
        </dgm:presLayoutVars>
      </dgm:prSet>
      <dgm:spPr/>
      <dgm:t>
        <a:bodyPr/>
        <a:lstStyle/>
        <a:p>
          <a:endParaRPr lang="el-GR"/>
        </a:p>
      </dgm:t>
    </dgm:pt>
    <dgm:pt modelId="{930625D7-0586-4471-864D-CC2B198229C6}" type="pres">
      <dgm:prSet presAssocID="{20D0C89F-B1D1-4CE3-A907-7E91C310BAF7}" presName="Name13" presStyleLbl="parChTrans1D2" presStyleIdx="3" presStyleCnt="11"/>
      <dgm:spPr/>
      <dgm:t>
        <a:bodyPr/>
        <a:lstStyle/>
        <a:p>
          <a:endParaRPr lang="el-GR"/>
        </a:p>
      </dgm:t>
    </dgm:pt>
    <dgm:pt modelId="{9F416B1A-D408-4EB1-B4F0-BFAD18A612B1}" type="pres">
      <dgm:prSet presAssocID="{043C0704-3482-44F0-BCA6-A70A1F243243}" presName="childText" presStyleLbl="bgAcc1" presStyleIdx="3" presStyleCnt="11">
        <dgm:presLayoutVars>
          <dgm:bulletEnabled val="1"/>
        </dgm:presLayoutVars>
      </dgm:prSet>
      <dgm:spPr/>
      <dgm:t>
        <a:bodyPr/>
        <a:lstStyle/>
        <a:p>
          <a:endParaRPr lang="el-GR"/>
        </a:p>
      </dgm:t>
    </dgm:pt>
    <dgm:pt modelId="{E5BB8C9A-4024-4EAA-80E8-858AF23E2FBD}" type="pres">
      <dgm:prSet presAssocID="{71659FE6-2F2D-4D51-9F05-25DC928A2FAD}" presName="root" presStyleCnt="0"/>
      <dgm:spPr/>
    </dgm:pt>
    <dgm:pt modelId="{6767DE74-A05A-4532-9186-376A987063A9}" type="pres">
      <dgm:prSet presAssocID="{71659FE6-2F2D-4D51-9F05-25DC928A2FAD}" presName="rootComposite" presStyleCnt="0"/>
      <dgm:spPr/>
    </dgm:pt>
    <dgm:pt modelId="{114F5780-60D7-41F7-9D96-4152A7CE1926}" type="pres">
      <dgm:prSet presAssocID="{71659FE6-2F2D-4D51-9F05-25DC928A2FAD}" presName="rootText" presStyleLbl="node1" presStyleIdx="1" presStyleCnt="5"/>
      <dgm:spPr/>
      <dgm:t>
        <a:bodyPr/>
        <a:lstStyle/>
        <a:p>
          <a:endParaRPr lang="el-GR"/>
        </a:p>
      </dgm:t>
    </dgm:pt>
    <dgm:pt modelId="{3E5EA33B-3667-4169-B555-AD5ACBD72FAD}" type="pres">
      <dgm:prSet presAssocID="{71659FE6-2F2D-4D51-9F05-25DC928A2FAD}" presName="rootConnector" presStyleLbl="node1" presStyleIdx="1" presStyleCnt="5"/>
      <dgm:spPr/>
      <dgm:t>
        <a:bodyPr/>
        <a:lstStyle/>
        <a:p>
          <a:endParaRPr lang="el-GR"/>
        </a:p>
      </dgm:t>
    </dgm:pt>
    <dgm:pt modelId="{B75E1F34-A242-4C17-815D-3DA39EB7D190}" type="pres">
      <dgm:prSet presAssocID="{71659FE6-2F2D-4D51-9F05-25DC928A2FAD}" presName="childShape" presStyleCnt="0"/>
      <dgm:spPr/>
    </dgm:pt>
    <dgm:pt modelId="{054EC8C6-7A47-4345-8FD5-E8A27717EBFC}" type="pres">
      <dgm:prSet presAssocID="{FECA76DE-5145-4853-8A81-23AE1617B8BA}" presName="Name13" presStyleLbl="parChTrans1D2" presStyleIdx="4" presStyleCnt="11"/>
      <dgm:spPr/>
      <dgm:t>
        <a:bodyPr/>
        <a:lstStyle/>
        <a:p>
          <a:endParaRPr lang="el-GR"/>
        </a:p>
      </dgm:t>
    </dgm:pt>
    <dgm:pt modelId="{2F7901EB-7727-4072-9D15-E027FD3683C1}" type="pres">
      <dgm:prSet presAssocID="{068CDD6A-FFFD-4085-869B-9F6739D8888F}" presName="childText" presStyleLbl="bgAcc1" presStyleIdx="4" presStyleCnt="11">
        <dgm:presLayoutVars>
          <dgm:bulletEnabled val="1"/>
        </dgm:presLayoutVars>
      </dgm:prSet>
      <dgm:spPr/>
      <dgm:t>
        <a:bodyPr/>
        <a:lstStyle/>
        <a:p>
          <a:endParaRPr lang="el-GR"/>
        </a:p>
      </dgm:t>
    </dgm:pt>
    <dgm:pt modelId="{0F521621-8617-4863-935D-8A2E3DCE61DC}" type="pres">
      <dgm:prSet presAssocID="{04878811-821C-48DA-99A4-24D315F4F4AA}" presName="root" presStyleCnt="0"/>
      <dgm:spPr/>
    </dgm:pt>
    <dgm:pt modelId="{E6283E99-222F-4E20-9BE8-061F6410C6FE}" type="pres">
      <dgm:prSet presAssocID="{04878811-821C-48DA-99A4-24D315F4F4AA}" presName="rootComposite" presStyleCnt="0"/>
      <dgm:spPr/>
    </dgm:pt>
    <dgm:pt modelId="{DC5E4D4D-D41A-4C32-AA9E-65617EB42397}" type="pres">
      <dgm:prSet presAssocID="{04878811-821C-48DA-99A4-24D315F4F4AA}" presName="rootText" presStyleLbl="node1" presStyleIdx="2" presStyleCnt="5"/>
      <dgm:spPr/>
      <dgm:t>
        <a:bodyPr/>
        <a:lstStyle/>
        <a:p>
          <a:endParaRPr lang="el-GR"/>
        </a:p>
      </dgm:t>
    </dgm:pt>
    <dgm:pt modelId="{84BEA54B-34B5-4E41-9B0C-3A554392DB33}" type="pres">
      <dgm:prSet presAssocID="{04878811-821C-48DA-99A4-24D315F4F4AA}" presName="rootConnector" presStyleLbl="asst0" presStyleIdx="0" presStyleCnt="0"/>
      <dgm:spPr/>
      <dgm:t>
        <a:bodyPr/>
        <a:lstStyle/>
        <a:p>
          <a:endParaRPr lang="el-GR"/>
        </a:p>
      </dgm:t>
    </dgm:pt>
    <dgm:pt modelId="{34FEFD32-CD0F-4CA4-85F0-99BA33905FB9}" type="pres">
      <dgm:prSet presAssocID="{04878811-821C-48DA-99A4-24D315F4F4AA}" presName="childShape" presStyleCnt="0"/>
      <dgm:spPr/>
    </dgm:pt>
    <dgm:pt modelId="{4D505C6D-5706-4D30-B230-56969C6B87F7}" type="pres">
      <dgm:prSet presAssocID="{10ED2D6B-2FC9-481E-8D5F-9DFE3E19D6A1}" presName="Name13" presStyleLbl="parChTrans1D2" presStyleIdx="5" presStyleCnt="11"/>
      <dgm:spPr/>
      <dgm:t>
        <a:bodyPr/>
        <a:lstStyle/>
        <a:p>
          <a:endParaRPr lang="el-GR"/>
        </a:p>
      </dgm:t>
    </dgm:pt>
    <dgm:pt modelId="{38225D94-EA11-4806-99BF-3A412AF4E532}" type="pres">
      <dgm:prSet presAssocID="{7081B198-4AE6-4E7A-A555-F8C513A05991}" presName="childText" presStyleLbl="bgAcc1" presStyleIdx="5" presStyleCnt="11">
        <dgm:presLayoutVars>
          <dgm:bulletEnabled val="1"/>
        </dgm:presLayoutVars>
      </dgm:prSet>
      <dgm:spPr/>
      <dgm:t>
        <a:bodyPr/>
        <a:lstStyle/>
        <a:p>
          <a:endParaRPr lang="el-GR"/>
        </a:p>
      </dgm:t>
    </dgm:pt>
    <dgm:pt modelId="{5DEB3FF5-9610-45E2-96F7-2BA0069524A8}" type="pres">
      <dgm:prSet presAssocID="{27134A46-F09C-4788-8418-990EA07CC479}" presName="root" presStyleCnt="0"/>
      <dgm:spPr/>
    </dgm:pt>
    <dgm:pt modelId="{324AA7CD-F4C4-4485-B1DC-C281A790AE60}" type="pres">
      <dgm:prSet presAssocID="{27134A46-F09C-4788-8418-990EA07CC479}" presName="rootComposite" presStyleCnt="0"/>
      <dgm:spPr/>
    </dgm:pt>
    <dgm:pt modelId="{3D112D85-5E7D-4580-98CF-3BA216B172C1}" type="pres">
      <dgm:prSet presAssocID="{27134A46-F09C-4788-8418-990EA07CC479}" presName="rootText" presStyleLbl="node1" presStyleIdx="3" presStyleCnt="5"/>
      <dgm:spPr/>
      <dgm:t>
        <a:bodyPr/>
        <a:lstStyle/>
        <a:p>
          <a:endParaRPr lang="el-GR"/>
        </a:p>
      </dgm:t>
    </dgm:pt>
    <dgm:pt modelId="{85F4829A-46C2-4645-AAE1-B9A7ACCA2DB7}" type="pres">
      <dgm:prSet presAssocID="{27134A46-F09C-4788-8418-990EA07CC479}" presName="rootConnector" presStyleLbl="node1" presStyleIdx="3" presStyleCnt="5"/>
      <dgm:spPr/>
      <dgm:t>
        <a:bodyPr/>
        <a:lstStyle/>
        <a:p>
          <a:endParaRPr lang="el-GR"/>
        </a:p>
      </dgm:t>
    </dgm:pt>
    <dgm:pt modelId="{871A6ADA-2FDB-4BC2-8BA0-59385C5C7C8D}" type="pres">
      <dgm:prSet presAssocID="{27134A46-F09C-4788-8418-990EA07CC479}" presName="childShape" presStyleCnt="0"/>
      <dgm:spPr/>
    </dgm:pt>
    <dgm:pt modelId="{95CFA30B-65D4-4754-80D7-160C84701BD0}" type="pres">
      <dgm:prSet presAssocID="{2AC6EAC9-4012-4C8B-AFBA-A5100C60B8B6}" presName="Name13" presStyleLbl="parChTrans1D2" presStyleIdx="6" presStyleCnt="11"/>
      <dgm:spPr/>
      <dgm:t>
        <a:bodyPr/>
        <a:lstStyle/>
        <a:p>
          <a:endParaRPr lang="el-GR"/>
        </a:p>
      </dgm:t>
    </dgm:pt>
    <dgm:pt modelId="{FD648D1C-5057-4CED-8898-75314266CDC9}" type="pres">
      <dgm:prSet presAssocID="{A62D81E3-A719-48CF-B632-37B7758DBE24}" presName="childText" presStyleLbl="bgAcc1" presStyleIdx="6" presStyleCnt="11">
        <dgm:presLayoutVars>
          <dgm:bulletEnabled val="1"/>
        </dgm:presLayoutVars>
      </dgm:prSet>
      <dgm:spPr/>
      <dgm:t>
        <a:bodyPr/>
        <a:lstStyle/>
        <a:p>
          <a:endParaRPr lang="el-GR"/>
        </a:p>
      </dgm:t>
    </dgm:pt>
    <dgm:pt modelId="{10CE0E2F-640C-42BC-8327-A5593B370A6A}" type="pres">
      <dgm:prSet presAssocID="{91EAECC7-E79A-4994-B2A4-A9FFE2059508}" presName="Name13" presStyleLbl="parChTrans1D2" presStyleIdx="7" presStyleCnt="11"/>
      <dgm:spPr/>
      <dgm:t>
        <a:bodyPr/>
        <a:lstStyle/>
        <a:p>
          <a:endParaRPr lang="el-GR"/>
        </a:p>
      </dgm:t>
    </dgm:pt>
    <dgm:pt modelId="{B5A6AFB2-E1B9-42FA-8C68-4471174DBCEB}" type="pres">
      <dgm:prSet presAssocID="{9C1D01CE-D1A1-4D37-A2E0-A3CD628A91CA}" presName="childText" presStyleLbl="bgAcc1" presStyleIdx="7" presStyleCnt="11">
        <dgm:presLayoutVars>
          <dgm:bulletEnabled val="1"/>
        </dgm:presLayoutVars>
      </dgm:prSet>
      <dgm:spPr/>
      <dgm:t>
        <a:bodyPr/>
        <a:lstStyle/>
        <a:p>
          <a:endParaRPr lang="el-GR"/>
        </a:p>
      </dgm:t>
    </dgm:pt>
    <dgm:pt modelId="{DCAB526B-8973-4A4C-A22F-930474E7BE2D}" type="pres">
      <dgm:prSet presAssocID="{1D9DC2E6-58B0-4CE9-AF3C-729D36D1E001}" presName="Name13" presStyleLbl="parChTrans1D2" presStyleIdx="8" presStyleCnt="11"/>
      <dgm:spPr/>
      <dgm:t>
        <a:bodyPr/>
        <a:lstStyle/>
        <a:p>
          <a:endParaRPr lang="el-GR"/>
        </a:p>
      </dgm:t>
    </dgm:pt>
    <dgm:pt modelId="{CCAC127A-6A33-4FCA-B75B-050338F0372C}" type="pres">
      <dgm:prSet presAssocID="{7BAE06EB-CADE-4898-A21E-ADFA68D3B334}" presName="childText" presStyleLbl="bgAcc1" presStyleIdx="8" presStyleCnt="11">
        <dgm:presLayoutVars>
          <dgm:bulletEnabled val="1"/>
        </dgm:presLayoutVars>
      </dgm:prSet>
      <dgm:spPr/>
      <dgm:t>
        <a:bodyPr/>
        <a:lstStyle/>
        <a:p>
          <a:endParaRPr lang="el-GR"/>
        </a:p>
      </dgm:t>
    </dgm:pt>
    <dgm:pt modelId="{E8F15395-C843-4374-B50E-97D37310FFB9}" type="pres">
      <dgm:prSet presAssocID="{97CE5C4F-9947-469B-9CF2-AF2D2996515E}" presName="root" presStyleCnt="0"/>
      <dgm:spPr/>
    </dgm:pt>
    <dgm:pt modelId="{F1B9B52A-D818-4464-B56A-6EC73FC8C1B7}" type="pres">
      <dgm:prSet presAssocID="{97CE5C4F-9947-469B-9CF2-AF2D2996515E}" presName="rootComposite" presStyleCnt="0"/>
      <dgm:spPr/>
    </dgm:pt>
    <dgm:pt modelId="{792B0119-F135-4974-89B8-1E76E964EE83}" type="pres">
      <dgm:prSet presAssocID="{97CE5C4F-9947-469B-9CF2-AF2D2996515E}" presName="rootText" presStyleLbl="node1" presStyleIdx="4" presStyleCnt="5"/>
      <dgm:spPr/>
      <dgm:t>
        <a:bodyPr/>
        <a:lstStyle/>
        <a:p>
          <a:endParaRPr lang="el-GR"/>
        </a:p>
      </dgm:t>
    </dgm:pt>
    <dgm:pt modelId="{C6AF0A5B-9F0C-4EA9-9498-19D627CB5F17}" type="pres">
      <dgm:prSet presAssocID="{97CE5C4F-9947-469B-9CF2-AF2D2996515E}" presName="rootConnector" presStyleLbl="node1" presStyleIdx="4" presStyleCnt="5"/>
      <dgm:spPr/>
      <dgm:t>
        <a:bodyPr/>
        <a:lstStyle/>
        <a:p>
          <a:endParaRPr lang="el-GR"/>
        </a:p>
      </dgm:t>
    </dgm:pt>
    <dgm:pt modelId="{0BD40346-154F-4A5B-9EDC-D6551B32EACC}" type="pres">
      <dgm:prSet presAssocID="{97CE5C4F-9947-469B-9CF2-AF2D2996515E}" presName="childShape" presStyleCnt="0"/>
      <dgm:spPr/>
    </dgm:pt>
    <dgm:pt modelId="{A3EF3354-7B9E-43DD-B880-76DB59163B01}" type="pres">
      <dgm:prSet presAssocID="{99809483-2D59-4036-BAE0-D863BADAF652}" presName="Name13" presStyleLbl="parChTrans1D2" presStyleIdx="9" presStyleCnt="11"/>
      <dgm:spPr/>
      <dgm:t>
        <a:bodyPr/>
        <a:lstStyle/>
        <a:p>
          <a:endParaRPr lang="el-GR"/>
        </a:p>
      </dgm:t>
    </dgm:pt>
    <dgm:pt modelId="{51C6FA99-7E1D-43A4-9D19-294CB8BEE071}" type="pres">
      <dgm:prSet presAssocID="{86ED7A52-6C7F-4EA2-8A42-7E879DE4E75C}" presName="childText" presStyleLbl="bgAcc1" presStyleIdx="9" presStyleCnt="11">
        <dgm:presLayoutVars>
          <dgm:bulletEnabled val="1"/>
        </dgm:presLayoutVars>
      </dgm:prSet>
      <dgm:spPr/>
      <dgm:t>
        <a:bodyPr/>
        <a:lstStyle/>
        <a:p>
          <a:endParaRPr lang="el-GR"/>
        </a:p>
      </dgm:t>
    </dgm:pt>
    <dgm:pt modelId="{885777D1-C284-4C17-A3E4-ACFAB14B6971}" type="pres">
      <dgm:prSet presAssocID="{7214580C-0900-48F3-A6E7-6B1B57C1340C}" presName="Name13" presStyleLbl="parChTrans1D2" presStyleIdx="10" presStyleCnt="11"/>
      <dgm:spPr/>
      <dgm:t>
        <a:bodyPr/>
        <a:lstStyle/>
        <a:p>
          <a:endParaRPr lang="el-GR"/>
        </a:p>
      </dgm:t>
    </dgm:pt>
    <dgm:pt modelId="{D7FBEA5E-61BD-444A-93C2-C00086652CEB}" type="pres">
      <dgm:prSet presAssocID="{E40E912E-4257-42F2-9355-66064332730B}" presName="childText" presStyleLbl="bgAcc1" presStyleIdx="10" presStyleCnt="11">
        <dgm:presLayoutVars>
          <dgm:bulletEnabled val="1"/>
        </dgm:presLayoutVars>
      </dgm:prSet>
      <dgm:spPr/>
      <dgm:t>
        <a:bodyPr/>
        <a:lstStyle/>
        <a:p>
          <a:endParaRPr lang="el-GR"/>
        </a:p>
      </dgm:t>
    </dgm:pt>
  </dgm:ptLst>
  <dgm:cxnLst>
    <dgm:cxn modelId="{7B2D7BC5-D8CC-4812-8BF3-0AE4003F4D4D}" srcId="{7B9AF009-8D53-4399-B81E-34DD25F52420}" destId="{EA919FC8-1A05-42A7-A756-852ED0C7FAB3}" srcOrd="0" destOrd="0" parTransId="{D4BC0FF9-11DE-455B-8312-62A9CC876533}" sibTransId="{419743DF-C30B-498F-AA4A-B8647CA1303C}"/>
    <dgm:cxn modelId="{E1CA50D5-0087-4D6F-8972-DE65A326706D}" type="presOf" srcId="{043C0704-3482-44F0-BCA6-A70A1F243243}" destId="{9F416B1A-D408-4EB1-B4F0-BFAD18A612B1}" srcOrd="0" destOrd="0" presId="urn:microsoft.com/office/officeart/2005/8/layout/hierarchy3"/>
    <dgm:cxn modelId="{D7278C9C-E9C1-4B55-A1B6-84F4FBEA86AC}" type="presOf" srcId="{2AC6EAC9-4012-4C8B-AFBA-A5100C60B8B6}" destId="{95CFA30B-65D4-4754-80D7-160C84701BD0}" srcOrd="0" destOrd="0" presId="urn:microsoft.com/office/officeart/2005/8/layout/hierarchy3"/>
    <dgm:cxn modelId="{F4D2DA2A-5C98-4639-B8EB-BB3B10D6417A}" type="presOf" srcId="{FECA76DE-5145-4853-8A81-23AE1617B8BA}" destId="{054EC8C6-7A47-4345-8FD5-E8A27717EBFC}" srcOrd="0" destOrd="0" presId="urn:microsoft.com/office/officeart/2005/8/layout/hierarchy3"/>
    <dgm:cxn modelId="{5455B2AB-15E9-4050-BF76-EEE06E67DAB0}" type="presOf" srcId="{10ED2D6B-2FC9-481E-8D5F-9DFE3E19D6A1}" destId="{4D505C6D-5706-4D30-B230-56969C6B87F7}" srcOrd="0" destOrd="0" presId="urn:microsoft.com/office/officeart/2005/8/layout/hierarchy3"/>
    <dgm:cxn modelId="{7841AC9E-567C-4870-8156-33E31A267CA0}" type="presOf" srcId="{6FB77EAD-5506-4F29-842D-F2A97C561DE4}" destId="{D523885E-8C53-4C71-8E6A-F14E45577F24}" srcOrd="0" destOrd="0" presId="urn:microsoft.com/office/officeart/2005/8/layout/hierarchy3"/>
    <dgm:cxn modelId="{BB45352A-C9E8-49A3-9974-CD432F5BAAB6}" type="presOf" srcId="{9C1D01CE-D1A1-4D37-A2E0-A3CD628A91CA}" destId="{B5A6AFB2-E1B9-42FA-8C68-4471174DBCEB}" srcOrd="0" destOrd="0" presId="urn:microsoft.com/office/officeart/2005/8/layout/hierarchy3"/>
    <dgm:cxn modelId="{F89A255B-96A0-414F-9CE0-608F299A9A3E}" type="presOf" srcId="{BDE19F3B-078D-4505-8D47-00FA3044FD09}" destId="{520F08FD-F023-418B-A207-614D61046D5F}" srcOrd="0" destOrd="0" presId="urn:microsoft.com/office/officeart/2005/8/layout/hierarchy3"/>
    <dgm:cxn modelId="{76B327FE-B604-4632-9412-EFEEF6F941DA}" srcId="{27134A46-F09C-4788-8418-990EA07CC479}" destId="{7BAE06EB-CADE-4898-A21E-ADFA68D3B334}" srcOrd="2" destOrd="0" parTransId="{1D9DC2E6-58B0-4CE9-AF3C-729D36D1E001}" sibTransId="{FA71887E-DCC3-41D8-BD58-0638BE8F7759}"/>
    <dgm:cxn modelId="{42C56C9B-565E-4463-BD83-6BA94E2D7F9B}" type="presOf" srcId="{97CE5C4F-9947-469B-9CF2-AF2D2996515E}" destId="{792B0119-F135-4974-89B8-1E76E964EE83}" srcOrd="0" destOrd="0" presId="urn:microsoft.com/office/officeart/2005/8/layout/hierarchy3"/>
    <dgm:cxn modelId="{76712C26-A763-41D8-B0FC-04A0DE932036}" srcId="{27134A46-F09C-4788-8418-990EA07CC479}" destId="{A62D81E3-A719-48CF-B632-37B7758DBE24}" srcOrd="0" destOrd="0" parTransId="{2AC6EAC9-4012-4C8B-AFBA-A5100C60B8B6}" sibTransId="{DBEFD248-2701-4EBA-A69F-A713C8712A27}"/>
    <dgm:cxn modelId="{9F8F9894-DF86-40AA-BD4A-1F95C4CB6CE5}" type="presOf" srcId="{7081B198-4AE6-4E7A-A555-F8C513A05991}" destId="{38225D94-EA11-4806-99BF-3A412AF4E532}" srcOrd="0" destOrd="0" presId="urn:microsoft.com/office/officeart/2005/8/layout/hierarchy3"/>
    <dgm:cxn modelId="{950A57A7-6902-4A5C-838A-149B7E63E4B4}" type="presOf" srcId="{D4061644-0C02-4259-ABBB-AADD4838C913}" destId="{E3B25F3E-7506-4F77-A263-BA9215ACA4DD}" srcOrd="0" destOrd="0" presId="urn:microsoft.com/office/officeart/2005/8/layout/hierarchy3"/>
    <dgm:cxn modelId="{C008911C-D6CC-4CA5-9610-719E6EC72AE9}" type="presOf" srcId="{91EAECC7-E79A-4994-B2A4-A9FFE2059508}" destId="{10CE0E2F-640C-42BC-8327-A5593B370A6A}" srcOrd="0" destOrd="0" presId="urn:microsoft.com/office/officeart/2005/8/layout/hierarchy3"/>
    <dgm:cxn modelId="{31E516A0-3C48-470E-AB2D-87A36ED6725F}" srcId="{27134A46-F09C-4788-8418-990EA07CC479}" destId="{9C1D01CE-D1A1-4D37-A2E0-A3CD628A91CA}" srcOrd="1" destOrd="0" parTransId="{91EAECC7-E79A-4994-B2A4-A9FFE2059508}" sibTransId="{3779735F-22CC-40C9-90E9-86EF24863AA2}"/>
    <dgm:cxn modelId="{2732114A-4111-40C9-A877-02C893B5ACB2}" type="presOf" srcId="{7BAE06EB-CADE-4898-A21E-ADFA68D3B334}" destId="{CCAC127A-6A33-4FCA-B75B-050338F0372C}" srcOrd="0" destOrd="0" presId="urn:microsoft.com/office/officeart/2005/8/layout/hierarchy3"/>
    <dgm:cxn modelId="{D6E8AB13-1AAD-4B1A-88AB-99F344B3ADE2}" type="presOf" srcId="{27134A46-F09C-4788-8418-990EA07CC479}" destId="{3D112D85-5E7D-4580-98CF-3BA216B172C1}" srcOrd="0" destOrd="0" presId="urn:microsoft.com/office/officeart/2005/8/layout/hierarchy3"/>
    <dgm:cxn modelId="{6356BD95-97D1-4E4C-80C9-A97282C1B61A}" type="presOf" srcId="{27134A46-F09C-4788-8418-990EA07CC479}" destId="{85F4829A-46C2-4645-AAE1-B9A7ACCA2DB7}" srcOrd="1" destOrd="0" presId="urn:microsoft.com/office/officeart/2005/8/layout/hierarchy3"/>
    <dgm:cxn modelId="{DFCBE046-6051-4509-B5B3-2B1AF179250F}" type="presOf" srcId="{20D0C89F-B1D1-4CE3-A907-7E91C310BAF7}" destId="{930625D7-0586-4471-864D-CC2B198229C6}" srcOrd="0" destOrd="0" presId="urn:microsoft.com/office/officeart/2005/8/layout/hierarchy3"/>
    <dgm:cxn modelId="{C162FAB3-64E8-432C-ACBE-E9BD6BCAFB1C}" type="presOf" srcId="{1D9DC2E6-58B0-4CE9-AF3C-729D36D1E001}" destId="{DCAB526B-8973-4A4C-A22F-930474E7BE2D}" srcOrd="0" destOrd="0" presId="urn:microsoft.com/office/officeart/2005/8/layout/hierarchy3"/>
    <dgm:cxn modelId="{F17A31C5-80A5-490D-8ABE-3AAED56D5DA4}" type="presOf" srcId="{99809483-2D59-4036-BAE0-D863BADAF652}" destId="{A3EF3354-7B9E-43DD-B880-76DB59163B01}" srcOrd="0" destOrd="0" presId="urn:microsoft.com/office/officeart/2005/8/layout/hierarchy3"/>
    <dgm:cxn modelId="{2992E1BC-E5DE-4396-91FC-7864633D9299}" type="presOf" srcId="{04878811-821C-48DA-99A4-24D315F4F4AA}" destId="{84BEA54B-34B5-4E41-9B0C-3A554392DB33}" srcOrd="1" destOrd="0" presId="urn:microsoft.com/office/officeart/2005/8/layout/hierarchy3"/>
    <dgm:cxn modelId="{F112EA46-576E-4943-9F70-3E4AE2DCD9EE}" srcId="{97CE5C4F-9947-469B-9CF2-AF2D2996515E}" destId="{86ED7A52-6C7F-4EA2-8A42-7E879DE4E75C}" srcOrd="0" destOrd="0" parTransId="{99809483-2D59-4036-BAE0-D863BADAF652}" sibTransId="{10494F76-FEB4-4EC2-A7C9-33CCBFC185F1}"/>
    <dgm:cxn modelId="{2A93561C-3C97-4FE7-899C-152A649E3404}" srcId="{EA919FC8-1A05-42A7-A756-852ED0C7FAB3}" destId="{A0B0D326-7876-4019-842E-11FB8917F9CA}" srcOrd="1" destOrd="0" parTransId="{D4061644-0C02-4259-ABBB-AADD4838C913}" sibTransId="{B51CEA2E-C893-4B07-821A-370C0D51F4C6}"/>
    <dgm:cxn modelId="{2395BD53-6E85-4C4D-A4E2-31A8618487C4}" srcId="{7B9AF009-8D53-4399-B81E-34DD25F52420}" destId="{97CE5C4F-9947-469B-9CF2-AF2D2996515E}" srcOrd="4" destOrd="0" parTransId="{DE07254B-FCB8-4630-A91F-2AF83E695CEC}" sibTransId="{59B222FA-A7A2-468E-82F1-33D62F93370A}"/>
    <dgm:cxn modelId="{8D62F43F-33BC-48C8-98D7-472845139029}" type="presOf" srcId="{EA919FC8-1A05-42A7-A756-852ED0C7FAB3}" destId="{AD8E95DD-954B-48E2-B759-49CD8EE7D590}" srcOrd="1" destOrd="0" presId="urn:microsoft.com/office/officeart/2005/8/layout/hierarchy3"/>
    <dgm:cxn modelId="{B676CB09-F0E1-423D-BF48-D3E75A081FA7}" srcId="{EA919FC8-1A05-42A7-A756-852ED0C7FAB3}" destId="{F530AB31-9B12-42D5-B0A2-DADFB8CC9780}" srcOrd="0" destOrd="0" parTransId="{6FB77EAD-5506-4F29-842D-F2A97C561DE4}" sibTransId="{564590ED-4171-4886-8028-C79A33DCC596}"/>
    <dgm:cxn modelId="{5900C2F1-68B4-4669-965F-08398979C68D}" type="presOf" srcId="{71659FE6-2F2D-4D51-9F05-25DC928A2FAD}" destId="{3E5EA33B-3667-4169-B555-AD5ACBD72FAD}" srcOrd="1" destOrd="0" presId="urn:microsoft.com/office/officeart/2005/8/layout/hierarchy3"/>
    <dgm:cxn modelId="{6AD995A3-8AE7-492F-AF6D-FCF99B8156CA}" type="presOf" srcId="{08B752D7-7884-4BB8-94A8-00170FDD15E5}" destId="{A1FA68D2-D43A-4D73-BA3E-75268076B5E3}" srcOrd="0" destOrd="0" presId="urn:microsoft.com/office/officeart/2005/8/layout/hierarchy3"/>
    <dgm:cxn modelId="{2F543288-0460-4D89-BEA9-E3A69812B995}" type="presOf" srcId="{7214580C-0900-48F3-A6E7-6B1B57C1340C}" destId="{885777D1-C284-4C17-A3E4-ACFAB14B6971}" srcOrd="0" destOrd="0" presId="urn:microsoft.com/office/officeart/2005/8/layout/hierarchy3"/>
    <dgm:cxn modelId="{C1FEE193-9617-4B26-A887-14E7444C83A1}" type="presOf" srcId="{04878811-821C-48DA-99A4-24D315F4F4AA}" destId="{DC5E4D4D-D41A-4C32-AA9E-65617EB42397}" srcOrd="0" destOrd="0" presId="urn:microsoft.com/office/officeart/2005/8/layout/hierarchy3"/>
    <dgm:cxn modelId="{E4F2633A-5E25-4AB5-A1CC-82FD273DE205}" type="presOf" srcId="{A0B0D326-7876-4019-842E-11FB8917F9CA}" destId="{B46A6F4D-DA31-4776-870B-AFC23CD8DB4E}" srcOrd="0" destOrd="0" presId="urn:microsoft.com/office/officeart/2005/8/layout/hierarchy3"/>
    <dgm:cxn modelId="{D40A311A-9EBD-4F04-9449-73968C058344}" srcId="{71659FE6-2F2D-4D51-9F05-25DC928A2FAD}" destId="{068CDD6A-FFFD-4085-869B-9F6739D8888F}" srcOrd="0" destOrd="0" parTransId="{FECA76DE-5145-4853-8A81-23AE1617B8BA}" sibTransId="{60866B62-AE41-44B2-A198-B3F59A711B88}"/>
    <dgm:cxn modelId="{98335779-939A-44CC-9DC3-639B7C145705}" srcId="{7B9AF009-8D53-4399-B81E-34DD25F52420}" destId="{27134A46-F09C-4788-8418-990EA07CC479}" srcOrd="3" destOrd="0" parTransId="{7715FDE7-30C9-4B8A-BB22-EA55B69A08E4}" sibTransId="{5470CBC6-42AF-4786-B901-8CB73C3EC7FB}"/>
    <dgm:cxn modelId="{120FB29E-5D32-471E-ADF9-E633AD69F454}" type="presOf" srcId="{86ED7A52-6C7F-4EA2-8A42-7E879DE4E75C}" destId="{51C6FA99-7E1D-43A4-9D19-294CB8BEE071}" srcOrd="0" destOrd="0" presId="urn:microsoft.com/office/officeart/2005/8/layout/hierarchy3"/>
    <dgm:cxn modelId="{00AAEF51-63FF-4A15-A391-2E1F8EE9EA99}" srcId="{EA919FC8-1A05-42A7-A756-852ED0C7FAB3}" destId="{043C0704-3482-44F0-BCA6-A70A1F243243}" srcOrd="3" destOrd="0" parTransId="{20D0C89F-B1D1-4CE3-A907-7E91C310BAF7}" sibTransId="{381B2D74-5E5C-4176-BDC4-07C1CED7A64C}"/>
    <dgm:cxn modelId="{93487F53-8CD0-49D9-8AE2-71E676003EDE}" type="presOf" srcId="{7B9AF009-8D53-4399-B81E-34DD25F52420}" destId="{2115F69B-92F9-481A-BA01-79249468161B}" srcOrd="0" destOrd="0" presId="urn:microsoft.com/office/officeart/2005/8/layout/hierarchy3"/>
    <dgm:cxn modelId="{7550966A-54A8-447D-9498-3EE6CAC55133}" type="presOf" srcId="{A62D81E3-A719-48CF-B632-37B7758DBE24}" destId="{FD648D1C-5057-4CED-8898-75314266CDC9}" srcOrd="0" destOrd="0" presId="urn:microsoft.com/office/officeart/2005/8/layout/hierarchy3"/>
    <dgm:cxn modelId="{457AEFE4-27AF-4F6E-BB8F-5292D5CCEDB5}" type="presOf" srcId="{71659FE6-2F2D-4D51-9F05-25DC928A2FAD}" destId="{114F5780-60D7-41F7-9D96-4152A7CE1926}" srcOrd="0" destOrd="0" presId="urn:microsoft.com/office/officeart/2005/8/layout/hierarchy3"/>
    <dgm:cxn modelId="{9BB80311-FBE2-4407-820D-00F3F4B55F0E}" srcId="{04878811-821C-48DA-99A4-24D315F4F4AA}" destId="{7081B198-4AE6-4E7A-A555-F8C513A05991}" srcOrd="0" destOrd="0" parTransId="{10ED2D6B-2FC9-481E-8D5F-9DFE3E19D6A1}" sibTransId="{55D66E85-EAB2-4F92-87E6-7A58CDA569BA}"/>
    <dgm:cxn modelId="{B5D2DA89-C787-453C-9E14-34BB1956D2F6}" srcId="{EA919FC8-1A05-42A7-A756-852ED0C7FAB3}" destId="{08B752D7-7884-4BB8-94A8-00170FDD15E5}" srcOrd="2" destOrd="0" parTransId="{BDE19F3B-078D-4505-8D47-00FA3044FD09}" sibTransId="{039FA989-42BE-447C-BF59-3671461112B0}"/>
    <dgm:cxn modelId="{A7A602BD-1B70-4FBD-8FF1-AE363369EA1B}" type="presOf" srcId="{F530AB31-9B12-42D5-B0A2-DADFB8CC9780}" destId="{A7B3672E-B13B-4CA2-AD92-9AD5E6BED7B7}" srcOrd="0" destOrd="0" presId="urn:microsoft.com/office/officeart/2005/8/layout/hierarchy3"/>
    <dgm:cxn modelId="{D0CCF948-C7D8-4A01-9DFF-122FE0F67247}" srcId="{97CE5C4F-9947-469B-9CF2-AF2D2996515E}" destId="{E40E912E-4257-42F2-9355-66064332730B}" srcOrd="1" destOrd="0" parTransId="{7214580C-0900-48F3-A6E7-6B1B57C1340C}" sibTransId="{7B3BA1BA-4DEE-4A0B-B4C8-6B71BC4A1DA0}"/>
    <dgm:cxn modelId="{0E440B6D-E827-460D-90C4-C0A907917C97}" type="presOf" srcId="{EA919FC8-1A05-42A7-A756-852ED0C7FAB3}" destId="{3D097049-FF66-4531-9F62-23E51F5C9025}" srcOrd="0" destOrd="0" presId="urn:microsoft.com/office/officeart/2005/8/layout/hierarchy3"/>
    <dgm:cxn modelId="{244E2F03-CC90-4179-A6C0-81625B4286CC}" srcId="{7B9AF009-8D53-4399-B81E-34DD25F52420}" destId="{04878811-821C-48DA-99A4-24D315F4F4AA}" srcOrd="2" destOrd="0" parTransId="{0B67C5C0-8ADA-4112-938F-39DF784D06AA}" sibTransId="{4F85C463-584C-452A-A2FB-FFEF2D15F322}"/>
    <dgm:cxn modelId="{E6D6D37F-7CCE-4C6B-8C5F-B2008B8DE8C5}" type="presOf" srcId="{068CDD6A-FFFD-4085-869B-9F6739D8888F}" destId="{2F7901EB-7727-4072-9D15-E027FD3683C1}" srcOrd="0" destOrd="0" presId="urn:microsoft.com/office/officeart/2005/8/layout/hierarchy3"/>
    <dgm:cxn modelId="{D860AAAD-DEF3-4FA1-AEE4-1E26CCD44FD6}" type="presOf" srcId="{E40E912E-4257-42F2-9355-66064332730B}" destId="{D7FBEA5E-61BD-444A-93C2-C00086652CEB}" srcOrd="0" destOrd="0" presId="urn:microsoft.com/office/officeart/2005/8/layout/hierarchy3"/>
    <dgm:cxn modelId="{564FA3AE-7D4D-40EA-A6A7-46B4CD56B501}" srcId="{7B9AF009-8D53-4399-B81E-34DD25F52420}" destId="{71659FE6-2F2D-4D51-9F05-25DC928A2FAD}" srcOrd="1" destOrd="0" parTransId="{080C5908-5D85-4E8F-AAE9-62B839AB2FED}" sibTransId="{391100FD-432D-476A-A2A0-61D41B087B6D}"/>
    <dgm:cxn modelId="{78FF0640-E382-46F8-AB7C-A2601AEA0D4E}" type="presOf" srcId="{97CE5C4F-9947-469B-9CF2-AF2D2996515E}" destId="{C6AF0A5B-9F0C-4EA9-9498-19D627CB5F17}" srcOrd="1" destOrd="0" presId="urn:microsoft.com/office/officeart/2005/8/layout/hierarchy3"/>
    <dgm:cxn modelId="{9B3AD4D1-B4E3-4A9D-98D6-C93FC948C4EB}" type="presParOf" srcId="{2115F69B-92F9-481A-BA01-79249468161B}" destId="{6676D0B1-2DDF-4768-AE44-9B5F0D8E309E}" srcOrd="0" destOrd="0" presId="urn:microsoft.com/office/officeart/2005/8/layout/hierarchy3"/>
    <dgm:cxn modelId="{CFFA8085-C236-475E-A06E-391EB3A2A983}" type="presParOf" srcId="{6676D0B1-2DDF-4768-AE44-9B5F0D8E309E}" destId="{BE9AF4D6-174B-4405-A1E0-DC4CA58C72C7}" srcOrd="0" destOrd="0" presId="urn:microsoft.com/office/officeart/2005/8/layout/hierarchy3"/>
    <dgm:cxn modelId="{850C359E-70B0-4AC5-B6B0-3A90F7FB52E1}" type="presParOf" srcId="{BE9AF4D6-174B-4405-A1E0-DC4CA58C72C7}" destId="{3D097049-FF66-4531-9F62-23E51F5C9025}" srcOrd="0" destOrd="0" presId="urn:microsoft.com/office/officeart/2005/8/layout/hierarchy3"/>
    <dgm:cxn modelId="{A9379FF5-F58E-4816-9BE7-7D34E08B4CE5}" type="presParOf" srcId="{BE9AF4D6-174B-4405-A1E0-DC4CA58C72C7}" destId="{AD8E95DD-954B-48E2-B759-49CD8EE7D590}" srcOrd="1" destOrd="0" presId="urn:microsoft.com/office/officeart/2005/8/layout/hierarchy3"/>
    <dgm:cxn modelId="{6BDCCED4-C8C2-474B-80A7-475AB30A6C5F}" type="presParOf" srcId="{6676D0B1-2DDF-4768-AE44-9B5F0D8E309E}" destId="{79B5C0BD-7463-43E8-B77C-25DA08DBBA29}" srcOrd="1" destOrd="0" presId="urn:microsoft.com/office/officeart/2005/8/layout/hierarchy3"/>
    <dgm:cxn modelId="{CC453C51-B167-4D2E-9E3E-798CAA0918E8}" type="presParOf" srcId="{79B5C0BD-7463-43E8-B77C-25DA08DBBA29}" destId="{D523885E-8C53-4C71-8E6A-F14E45577F24}" srcOrd="0" destOrd="0" presId="urn:microsoft.com/office/officeart/2005/8/layout/hierarchy3"/>
    <dgm:cxn modelId="{2E02DB64-5F29-4778-A9C8-5306C2799228}" type="presParOf" srcId="{79B5C0BD-7463-43E8-B77C-25DA08DBBA29}" destId="{A7B3672E-B13B-4CA2-AD92-9AD5E6BED7B7}" srcOrd="1" destOrd="0" presId="urn:microsoft.com/office/officeart/2005/8/layout/hierarchy3"/>
    <dgm:cxn modelId="{50240B65-AC7B-4325-8911-A32D26A22D58}" type="presParOf" srcId="{79B5C0BD-7463-43E8-B77C-25DA08DBBA29}" destId="{E3B25F3E-7506-4F77-A263-BA9215ACA4DD}" srcOrd="2" destOrd="0" presId="urn:microsoft.com/office/officeart/2005/8/layout/hierarchy3"/>
    <dgm:cxn modelId="{9D7836E8-7F56-4501-A5E7-B1233095033D}" type="presParOf" srcId="{79B5C0BD-7463-43E8-B77C-25DA08DBBA29}" destId="{B46A6F4D-DA31-4776-870B-AFC23CD8DB4E}" srcOrd="3" destOrd="0" presId="urn:microsoft.com/office/officeart/2005/8/layout/hierarchy3"/>
    <dgm:cxn modelId="{74413C8B-5CAC-467C-9ECD-B9F1D108D0D5}" type="presParOf" srcId="{79B5C0BD-7463-43E8-B77C-25DA08DBBA29}" destId="{520F08FD-F023-418B-A207-614D61046D5F}" srcOrd="4" destOrd="0" presId="urn:microsoft.com/office/officeart/2005/8/layout/hierarchy3"/>
    <dgm:cxn modelId="{0A814F25-5F2B-4458-8875-88DCD1222B3E}" type="presParOf" srcId="{79B5C0BD-7463-43E8-B77C-25DA08DBBA29}" destId="{A1FA68D2-D43A-4D73-BA3E-75268076B5E3}" srcOrd="5" destOrd="0" presId="urn:microsoft.com/office/officeart/2005/8/layout/hierarchy3"/>
    <dgm:cxn modelId="{9D4541CA-BB00-4973-ACE0-DE96C42BD450}" type="presParOf" srcId="{79B5C0BD-7463-43E8-B77C-25DA08DBBA29}" destId="{930625D7-0586-4471-864D-CC2B198229C6}" srcOrd="6" destOrd="0" presId="urn:microsoft.com/office/officeart/2005/8/layout/hierarchy3"/>
    <dgm:cxn modelId="{0E44D672-AF03-4A72-8AAB-B07E3A2F82BA}" type="presParOf" srcId="{79B5C0BD-7463-43E8-B77C-25DA08DBBA29}" destId="{9F416B1A-D408-4EB1-B4F0-BFAD18A612B1}" srcOrd="7" destOrd="0" presId="urn:microsoft.com/office/officeart/2005/8/layout/hierarchy3"/>
    <dgm:cxn modelId="{C66338D3-9DD7-41C4-B4F5-BB2854A3DAA9}" type="presParOf" srcId="{2115F69B-92F9-481A-BA01-79249468161B}" destId="{E5BB8C9A-4024-4EAA-80E8-858AF23E2FBD}" srcOrd="1" destOrd="0" presId="urn:microsoft.com/office/officeart/2005/8/layout/hierarchy3"/>
    <dgm:cxn modelId="{4AAE7B27-C426-41FC-87BF-7BD57914C41D}" type="presParOf" srcId="{E5BB8C9A-4024-4EAA-80E8-858AF23E2FBD}" destId="{6767DE74-A05A-4532-9186-376A987063A9}" srcOrd="0" destOrd="0" presId="urn:microsoft.com/office/officeart/2005/8/layout/hierarchy3"/>
    <dgm:cxn modelId="{C3C677BE-9F81-49D2-B6D9-80A027DA5E4E}" type="presParOf" srcId="{6767DE74-A05A-4532-9186-376A987063A9}" destId="{114F5780-60D7-41F7-9D96-4152A7CE1926}" srcOrd="0" destOrd="0" presId="urn:microsoft.com/office/officeart/2005/8/layout/hierarchy3"/>
    <dgm:cxn modelId="{BF93935C-A021-4EC8-9C7D-C609D89AB7DA}" type="presParOf" srcId="{6767DE74-A05A-4532-9186-376A987063A9}" destId="{3E5EA33B-3667-4169-B555-AD5ACBD72FAD}" srcOrd="1" destOrd="0" presId="urn:microsoft.com/office/officeart/2005/8/layout/hierarchy3"/>
    <dgm:cxn modelId="{6BA261DF-AB06-487B-8F71-651136D7B46A}" type="presParOf" srcId="{E5BB8C9A-4024-4EAA-80E8-858AF23E2FBD}" destId="{B75E1F34-A242-4C17-815D-3DA39EB7D190}" srcOrd="1" destOrd="0" presId="urn:microsoft.com/office/officeart/2005/8/layout/hierarchy3"/>
    <dgm:cxn modelId="{0BD08E3E-7233-48B5-8455-E8A94C291CCA}" type="presParOf" srcId="{B75E1F34-A242-4C17-815D-3DA39EB7D190}" destId="{054EC8C6-7A47-4345-8FD5-E8A27717EBFC}" srcOrd="0" destOrd="0" presId="urn:microsoft.com/office/officeart/2005/8/layout/hierarchy3"/>
    <dgm:cxn modelId="{56DEDE77-7CA6-47D1-AADD-6696581B816F}" type="presParOf" srcId="{B75E1F34-A242-4C17-815D-3DA39EB7D190}" destId="{2F7901EB-7727-4072-9D15-E027FD3683C1}" srcOrd="1" destOrd="0" presId="urn:microsoft.com/office/officeart/2005/8/layout/hierarchy3"/>
    <dgm:cxn modelId="{472E30ED-FE22-4AF6-955B-0589D3108D29}" type="presParOf" srcId="{2115F69B-92F9-481A-BA01-79249468161B}" destId="{0F521621-8617-4863-935D-8A2E3DCE61DC}" srcOrd="2" destOrd="0" presId="urn:microsoft.com/office/officeart/2005/8/layout/hierarchy3"/>
    <dgm:cxn modelId="{7B5E8723-EA0C-4109-962E-C34C1AD1FF58}" type="presParOf" srcId="{0F521621-8617-4863-935D-8A2E3DCE61DC}" destId="{E6283E99-222F-4E20-9BE8-061F6410C6FE}" srcOrd="0" destOrd="0" presId="urn:microsoft.com/office/officeart/2005/8/layout/hierarchy3"/>
    <dgm:cxn modelId="{31ED115A-862A-4741-A713-ABD849747052}" type="presParOf" srcId="{E6283E99-222F-4E20-9BE8-061F6410C6FE}" destId="{DC5E4D4D-D41A-4C32-AA9E-65617EB42397}" srcOrd="0" destOrd="0" presId="urn:microsoft.com/office/officeart/2005/8/layout/hierarchy3"/>
    <dgm:cxn modelId="{A895ECEB-CCFF-4EF5-9E94-6D01E28A9773}" type="presParOf" srcId="{E6283E99-222F-4E20-9BE8-061F6410C6FE}" destId="{84BEA54B-34B5-4E41-9B0C-3A554392DB33}" srcOrd="1" destOrd="0" presId="urn:microsoft.com/office/officeart/2005/8/layout/hierarchy3"/>
    <dgm:cxn modelId="{90C0B148-56C2-46F8-9DD7-ABBA75BCF889}" type="presParOf" srcId="{0F521621-8617-4863-935D-8A2E3DCE61DC}" destId="{34FEFD32-CD0F-4CA4-85F0-99BA33905FB9}" srcOrd="1" destOrd="0" presId="urn:microsoft.com/office/officeart/2005/8/layout/hierarchy3"/>
    <dgm:cxn modelId="{FB8DBB36-5484-45BE-8304-2A09CA947D66}" type="presParOf" srcId="{34FEFD32-CD0F-4CA4-85F0-99BA33905FB9}" destId="{4D505C6D-5706-4D30-B230-56969C6B87F7}" srcOrd="0" destOrd="0" presId="urn:microsoft.com/office/officeart/2005/8/layout/hierarchy3"/>
    <dgm:cxn modelId="{EF22A885-DCD0-4D5C-AC6B-C045F2D6FA9D}" type="presParOf" srcId="{34FEFD32-CD0F-4CA4-85F0-99BA33905FB9}" destId="{38225D94-EA11-4806-99BF-3A412AF4E532}" srcOrd="1" destOrd="0" presId="urn:microsoft.com/office/officeart/2005/8/layout/hierarchy3"/>
    <dgm:cxn modelId="{6050F1CD-5BFF-4D97-9374-A4C4499BAB2D}" type="presParOf" srcId="{2115F69B-92F9-481A-BA01-79249468161B}" destId="{5DEB3FF5-9610-45E2-96F7-2BA0069524A8}" srcOrd="3" destOrd="0" presId="urn:microsoft.com/office/officeart/2005/8/layout/hierarchy3"/>
    <dgm:cxn modelId="{B294A2D5-BDA3-4017-AC5C-B38A38BA3571}" type="presParOf" srcId="{5DEB3FF5-9610-45E2-96F7-2BA0069524A8}" destId="{324AA7CD-F4C4-4485-B1DC-C281A790AE60}" srcOrd="0" destOrd="0" presId="urn:microsoft.com/office/officeart/2005/8/layout/hierarchy3"/>
    <dgm:cxn modelId="{DD9AC0EF-9691-4F77-8C36-3809C35F607D}" type="presParOf" srcId="{324AA7CD-F4C4-4485-B1DC-C281A790AE60}" destId="{3D112D85-5E7D-4580-98CF-3BA216B172C1}" srcOrd="0" destOrd="0" presId="urn:microsoft.com/office/officeart/2005/8/layout/hierarchy3"/>
    <dgm:cxn modelId="{E915F315-1867-4146-BCF8-88A786B0BE61}" type="presParOf" srcId="{324AA7CD-F4C4-4485-B1DC-C281A790AE60}" destId="{85F4829A-46C2-4645-AAE1-B9A7ACCA2DB7}" srcOrd="1" destOrd="0" presId="urn:microsoft.com/office/officeart/2005/8/layout/hierarchy3"/>
    <dgm:cxn modelId="{208AB3A1-A187-4EDF-AA68-8BE5235AC159}" type="presParOf" srcId="{5DEB3FF5-9610-45E2-96F7-2BA0069524A8}" destId="{871A6ADA-2FDB-4BC2-8BA0-59385C5C7C8D}" srcOrd="1" destOrd="0" presId="urn:microsoft.com/office/officeart/2005/8/layout/hierarchy3"/>
    <dgm:cxn modelId="{96E50BE8-5C23-4FB4-AC4F-1CD872C0E478}" type="presParOf" srcId="{871A6ADA-2FDB-4BC2-8BA0-59385C5C7C8D}" destId="{95CFA30B-65D4-4754-80D7-160C84701BD0}" srcOrd="0" destOrd="0" presId="urn:microsoft.com/office/officeart/2005/8/layout/hierarchy3"/>
    <dgm:cxn modelId="{7BE7A689-A7CE-4103-91E2-903B1E1D3030}" type="presParOf" srcId="{871A6ADA-2FDB-4BC2-8BA0-59385C5C7C8D}" destId="{FD648D1C-5057-4CED-8898-75314266CDC9}" srcOrd="1" destOrd="0" presId="urn:microsoft.com/office/officeart/2005/8/layout/hierarchy3"/>
    <dgm:cxn modelId="{3A685C7C-624E-431C-9A8E-40875F138F7A}" type="presParOf" srcId="{871A6ADA-2FDB-4BC2-8BA0-59385C5C7C8D}" destId="{10CE0E2F-640C-42BC-8327-A5593B370A6A}" srcOrd="2" destOrd="0" presId="urn:microsoft.com/office/officeart/2005/8/layout/hierarchy3"/>
    <dgm:cxn modelId="{B98C1222-2DC9-430D-948E-633C0386CFF0}" type="presParOf" srcId="{871A6ADA-2FDB-4BC2-8BA0-59385C5C7C8D}" destId="{B5A6AFB2-E1B9-42FA-8C68-4471174DBCEB}" srcOrd="3" destOrd="0" presId="urn:microsoft.com/office/officeart/2005/8/layout/hierarchy3"/>
    <dgm:cxn modelId="{0DEB4C2A-386F-4476-97BF-F0ACD9B43964}" type="presParOf" srcId="{871A6ADA-2FDB-4BC2-8BA0-59385C5C7C8D}" destId="{DCAB526B-8973-4A4C-A22F-930474E7BE2D}" srcOrd="4" destOrd="0" presId="urn:microsoft.com/office/officeart/2005/8/layout/hierarchy3"/>
    <dgm:cxn modelId="{5B698C0E-31EF-4BA3-A9C3-ADB9D9C78CAB}" type="presParOf" srcId="{871A6ADA-2FDB-4BC2-8BA0-59385C5C7C8D}" destId="{CCAC127A-6A33-4FCA-B75B-050338F0372C}" srcOrd="5" destOrd="0" presId="urn:microsoft.com/office/officeart/2005/8/layout/hierarchy3"/>
    <dgm:cxn modelId="{E59CCBB0-1DBA-4A8B-AC79-208742A59D0F}" type="presParOf" srcId="{2115F69B-92F9-481A-BA01-79249468161B}" destId="{E8F15395-C843-4374-B50E-97D37310FFB9}" srcOrd="4" destOrd="0" presId="urn:microsoft.com/office/officeart/2005/8/layout/hierarchy3"/>
    <dgm:cxn modelId="{FB7FB14D-D5D7-474A-8C1B-AFE1D88EEFD5}" type="presParOf" srcId="{E8F15395-C843-4374-B50E-97D37310FFB9}" destId="{F1B9B52A-D818-4464-B56A-6EC73FC8C1B7}" srcOrd="0" destOrd="0" presId="urn:microsoft.com/office/officeart/2005/8/layout/hierarchy3"/>
    <dgm:cxn modelId="{94A77C53-4D41-4B3E-806F-82F76AED3C3E}" type="presParOf" srcId="{F1B9B52A-D818-4464-B56A-6EC73FC8C1B7}" destId="{792B0119-F135-4974-89B8-1E76E964EE83}" srcOrd="0" destOrd="0" presId="urn:microsoft.com/office/officeart/2005/8/layout/hierarchy3"/>
    <dgm:cxn modelId="{4BFA75A9-A7E4-433A-9DFC-3CA820C642ED}" type="presParOf" srcId="{F1B9B52A-D818-4464-B56A-6EC73FC8C1B7}" destId="{C6AF0A5B-9F0C-4EA9-9498-19D627CB5F17}" srcOrd="1" destOrd="0" presId="urn:microsoft.com/office/officeart/2005/8/layout/hierarchy3"/>
    <dgm:cxn modelId="{E65F83F2-2617-41EC-B5DE-217FAA902D27}" type="presParOf" srcId="{E8F15395-C843-4374-B50E-97D37310FFB9}" destId="{0BD40346-154F-4A5B-9EDC-D6551B32EACC}" srcOrd="1" destOrd="0" presId="urn:microsoft.com/office/officeart/2005/8/layout/hierarchy3"/>
    <dgm:cxn modelId="{02A5A7A5-A310-4ABB-A8B8-D2B31DE17645}" type="presParOf" srcId="{0BD40346-154F-4A5B-9EDC-D6551B32EACC}" destId="{A3EF3354-7B9E-43DD-B880-76DB59163B01}" srcOrd="0" destOrd="0" presId="urn:microsoft.com/office/officeart/2005/8/layout/hierarchy3"/>
    <dgm:cxn modelId="{CECD186E-7C87-45A2-BA66-95CA263EC1A2}" type="presParOf" srcId="{0BD40346-154F-4A5B-9EDC-D6551B32EACC}" destId="{51C6FA99-7E1D-43A4-9D19-294CB8BEE071}" srcOrd="1" destOrd="0" presId="urn:microsoft.com/office/officeart/2005/8/layout/hierarchy3"/>
    <dgm:cxn modelId="{7C658186-C1A4-4F0C-93DE-9D86922E8328}" type="presParOf" srcId="{0BD40346-154F-4A5B-9EDC-D6551B32EACC}" destId="{885777D1-C284-4C17-A3E4-ACFAB14B6971}" srcOrd="2" destOrd="0" presId="urn:microsoft.com/office/officeart/2005/8/layout/hierarchy3"/>
    <dgm:cxn modelId="{CB3E2BC0-D427-44A5-B3BC-14E9239F6940}" type="presParOf" srcId="{0BD40346-154F-4A5B-9EDC-D6551B32EACC}" destId="{D7FBEA5E-61BD-444A-93C2-C00086652CEB}" srcOrd="3" destOrd="0" presId="urn:microsoft.com/office/officeart/2005/8/layout/hierarchy3"/>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097049-FF66-4531-9F62-23E51F5C9025}">
      <dsp:nvSpPr>
        <dsp:cNvPr id="0" name=""/>
        <dsp:cNvSpPr/>
      </dsp:nvSpPr>
      <dsp:spPr>
        <a:xfrm>
          <a:off x="2554" y="217520"/>
          <a:ext cx="870986" cy="4354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t>Διονυσία</a:t>
          </a:r>
        </a:p>
      </dsp:txBody>
      <dsp:txXfrm>
        <a:off x="15309" y="230275"/>
        <a:ext cx="845476" cy="409983"/>
      </dsp:txXfrm>
    </dsp:sp>
    <dsp:sp modelId="{D523885E-8C53-4C71-8E6A-F14E45577F24}">
      <dsp:nvSpPr>
        <dsp:cNvPr id="0" name=""/>
        <dsp:cNvSpPr/>
      </dsp:nvSpPr>
      <dsp:spPr>
        <a:xfrm>
          <a:off x="43932" y="653013"/>
          <a:ext cx="91440" cy="326619"/>
        </a:xfrm>
        <a:custGeom>
          <a:avLst/>
          <a:gdLst/>
          <a:ahLst/>
          <a:cxnLst/>
          <a:rect l="0" t="0" r="0" b="0"/>
          <a:pathLst>
            <a:path>
              <a:moveTo>
                <a:pt x="45720" y="0"/>
              </a:moveTo>
              <a:lnTo>
                <a:pt x="45720" y="326619"/>
              </a:lnTo>
              <a:lnTo>
                <a:pt x="132818" y="3266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B3672E-B13B-4CA2-AD92-9AD5E6BED7B7}">
      <dsp:nvSpPr>
        <dsp:cNvPr id="0" name=""/>
        <dsp:cNvSpPr/>
      </dsp:nvSpPr>
      <dsp:spPr>
        <a:xfrm>
          <a:off x="176751" y="761886"/>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Λάμπρος</a:t>
          </a:r>
        </a:p>
      </dsp:txBody>
      <dsp:txXfrm>
        <a:off x="189506" y="774641"/>
        <a:ext cx="671279" cy="409983"/>
      </dsp:txXfrm>
    </dsp:sp>
    <dsp:sp modelId="{E3B25F3E-7506-4F77-A263-BA9215ACA4DD}">
      <dsp:nvSpPr>
        <dsp:cNvPr id="0" name=""/>
        <dsp:cNvSpPr/>
      </dsp:nvSpPr>
      <dsp:spPr>
        <a:xfrm>
          <a:off x="43932" y="653013"/>
          <a:ext cx="91440" cy="870986"/>
        </a:xfrm>
        <a:custGeom>
          <a:avLst/>
          <a:gdLst/>
          <a:ahLst/>
          <a:cxnLst/>
          <a:rect l="0" t="0" r="0" b="0"/>
          <a:pathLst>
            <a:path>
              <a:moveTo>
                <a:pt x="45720" y="0"/>
              </a:moveTo>
              <a:lnTo>
                <a:pt x="45720" y="870986"/>
              </a:lnTo>
              <a:lnTo>
                <a:pt x="132818" y="8709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46A6F4D-DA31-4776-870B-AFC23CD8DB4E}">
      <dsp:nvSpPr>
        <dsp:cNvPr id="0" name=""/>
        <dsp:cNvSpPr/>
      </dsp:nvSpPr>
      <dsp:spPr>
        <a:xfrm>
          <a:off x="176751" y="1306253"/>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Άννα</a:t>
          </a:r>
        </a:p>
      </dsp:txBody>
      <dsp:txXfrm>
        <a:off x="189506" y="1319008"/>
        <a:ext cx="671279" cy="409983"/>
      </dsp:txXfrm>
    </dsp:sp>
    <dsp:sp modelId="{520F08FD-F023-418B-A207-614D61046D5F}">
      <dsp:nvSpPr>
        <dsp:cNvPr id="0" name=""/>
        <dsp:cNvSpPr/>
      </dsp:nvSpPr>
      <dsp:spPr>
        <a:xfrm>
          <a:off x="43932" y="653013"/>
          <a:ext cx="91440" cy="1415352"/>
        </a:xfrm>
        <a:custGeom>
          <a:avLst/>
          <a:gdLst/>
          <a:ahLst/>
          <a:cxnLst/>
          <a:rect l="0" t="0" r="0" b="0"/>
          <a:pathLst>
            <a:path>
              <a:moveTo>
                <a:pt x="45720" y="0"/>
              </a:moveTo>
              <a:lnTo>
                <a:pt x="45720" y="1415352"/>
              </a:lnTo>
              <a:lnTo>
                <a:pt x="132818" y="141535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FA68D2-D43A-4D73-BA3E-75268076B5E3}">
      <dsp:nvSpPr>
        <dsp:cNvPr id="0" name=""/>
        <dsp:cNvSpPr/>
      </dsp:nvSpPr>
      <dsp:spPr>
        <a:xfrm>
          <a:off x="176751" y="1850619"/>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Γεωργία</a:t>
          </a:r>
        </a:p>
      </dsp:txBody>
      <dsp:txXfrm>
        <a:off x="189506" y="1863374"/>
        <a:ext cx="671279" cy="409983"/>
      </dsp:txXfrm>
    </dsp:sp>
    <dsp:sp modelId="{930625D7-0586-4471-864D-CC2B198229C6}">
      <dsp:nvSpPr>
        <dsp:cNvPr id="0" name=""/>
        <dsp:cNvSpPr/>
      </dsp:nvSpPr>
      <dsp:spPr>
        <a:xfrm>
          <a:off x="43932" y="653013"/>
          <a:ext cx="91440" cy="1959719"/>
        </a:xfrm>
        <a:custGeom>
          <a:avLst/>
          <a:gdLst/>
          <a:ahLst/>
          <a:cxnLst/>
          <a:rect l="0" t="0" r="0" b="0"/>
          <a:pathLst>
            <a:path>
              <a:moveTo>
                <a:pt x="45720" y="0"/>
              </a:moveTo>
              <a:lnTo>
                <a:pt x="45720" y="1959719"/>
              </a:lnTo>
              <a:lnTo>
                <a:pt x="132818" y="19597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416B1A-D408-4EB1-B4F0-BFAD18A612B1}">
      <dsp:nvSpPr>
        <dsp:cNvPr id="0" name=""/>
        <dsp:cNvSpPr/>
      </dsp:nvSpPr>
      <dsp:spPr>
        <a:xfrm>
          <a:off x="176751" y="2394986"/>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Δημήτρης</a:t>
          </a:r>
        </a:p>
      </dsp:txBody>
      <dsp:txXfrm>
        <a:off x="189506" y="2407741"/>
        <a:ext cx="671279" cy="409983"/>
      </dsp:txXfrm>
    </dsp:sp>
    <dsp:sp modelId="{114F5780-60D7-41F7-9D96-4152A7CE1926}">
      <dsp:nvSpPr>
        <dsp:cNvPr id="0" name=""/>
        <dsp:cNvSpPr/>
      </dsp:nvSpPr>
      <dsp:spPr>
        <a:xfrm>
          <a:off x="1091287" y="217520"/>
          <a:ext cx="870986" cy="4354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t>Γεωργία-Τάσος</a:t>
          </a:r>
        </a:p>
      </dsp:txBody>
      <dsp:txXfrm>
        <a:off x="1104042" y="230275"/>
        <a:ext cx="845476" cy="409983"/>
      </dsp:txXfrm>
    </dsp:sp>
    <dsp:sp modelId="{054EC8C6-7A47-4345-8FD5-E8A27717EBFC}">
      <dsp:nvSpPr>
        <dsp:cNvPr id="0" name=""/>
        <dsp:cNvSpPr/>
      </dsp:nvSpPr>
      <dsp:spPr>
        <a:xfrm>
          <a:off x="1132665" y="653013"/>
          <a:ext cx="91440" cy="326619"/>
        </a:xfrm>
        <a:custGeom>
          <a:avLst/>
          <a:gdLst/>
          <a:ahLst/>
          <a:cxnLst/>
          <a:rect l="0" t="0" r="0" b="0"/>
          <a:pathLst>
            <a:path>
              <a:moveTo>
                <a:pt x="45720" y="0"/>
              </a:moveTo>
              <a:lnTo>
                <a:pt x="45720" y="326619"/>
              </a:lnTo>
              <a:lnTo>
                <a:pt x="132818" y="3266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F7901EB-7727-4072-9D15-E027FD3683C1}">
      <dsp:nvSpPr>
        <dsp:cNvPr id="0" name=""/>
        <dsp:cNvSpPr/>
      </dsp:nvSpPr>
      <dsp:spPr>
        <a:xfrm>
          <a:off x="1265484" y="761886"/>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Κατερίνα</a:t>
          </a:r>
        </a:p>
      </dsp:txBody>
      <dsp:txXfrm>
        <a:off x="1278239" y="774641"/>
        <a:ext cx="671279" cy="409983"/>
      </dsp:txXfrm>
    </dsp:sp>
    <dsp:sp modelId="{DC5E4D4D-D41A-4C32-AA9E-65617EB42397}">
      <dsp:nvSpPr>
        <dsp:cNvPr id="0" name=""/>
        <dsp:cNvSpPr/>
      </dsp:nvSpPr>
      <dsp:spPr>
        <a:xfrm>
          <a:off x="2180020" y="217520"/>
          <a:ext cx="870986" cy="4354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t>Κώστας-Γεωργία</a:t>
          </a:r>
        </a:p>
      </dsp:txBody>
      <dsp:txXfrm>
        <a:off x="2192775" y="230275"/>
        <a:ext cx="845476" cy="409983"/>
      </dsp:txXfrm>
    </dsp:sp>
    <dsp:sp modelId="{4D505C6D-5706-4D30-B230-56969C6B87F7}">
      <dsp:nvSpPr>
        <dsp:cNvPr id="0" name=""/>
        <dsp:cNvSpPr/>
      </dsp:nvSpPr>
      <dsp:spPr>
        <a:xfrm>
          <a:off x="2221398" y="653013"/>
          <a:ext cx="91440" cy="326619"/>
        </a:xfrm>
        <a:custGeom>
          <a:avLst/>
          <a:gdLst/>
          <a:ahLst/>
          <a:cxnLst/>
          <a:rect l="0" t="0" r="0" b="0"/>
          <a:pathLst>
            <a:path>
              <a:moveTo>
                <a:pt x="45720" y="0"/>
              </a:moveTo>
              <a:lnTo>
                <a:pt x="45720" y="326619"/>
              </a:lnTo>
              <a:lnTo>
                <a:pt x="132818" y="3266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225D94-EA11-4806-99BF-3A412AF4E532}">
      <dsp:nvSpPr>
        <dsp:cNvPr id="0" name=""/>
        <dsp:cNvSpPr/>
      </dsp:nvSpPr>
      <dsp:spPr>
        <a:xfrm>
          <a:off x="2354217" y="761886"/>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Ιουλία</a:t>
          </a:r>
        </a:p>
      </dsp:txBody>
      <dsp:txXfrm>
        <a:off x="2366972" y="774641"/>
        <a:ext cx="671279" cy="409983"/>
      </dsp:txXfrm>
    </dsp:sp>
    <dsp:sp modelId="{3D112D85-5E7D-4580-98CF-3BA216B172C1}">
      <dsp:nvSpPr>
        <dsp:cNvPr id="0" name=""/>
        <dsp:cNvSpPr/>
      </dsp:nvSpPr>
      <dsp:spPr>
        <a:xfrm>
          <a:off x="3268753" y="217520"/>
          <a:ext cx="870986" cy="4354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t>Κώστας-Νικολίτσα</a:t>
          </a:r>
        </a:p>
      </dsp:txBody>
      <dsp:txXfrm>
        <a:off x="3281508" y="230275"/>
        <a:ext cx="845476" cy="409983"/>
      </dsp:txXfrm>
    </dsp:sp>
    <dsp:sp modelId="{95CFA30B-65D4-4754-80D7-160C84701BD0}">
      <dsp:nvSpPr>
        <dsp:cNvPr id="0" name=""/>
        <dsp:cNvSpPr/>
      </dsp:nvSpPr>
      <dsp:spPr>
        <a:xfrm>
          <a:off x="3310131" y="653013"/>
          <a:ext cx="91440" cy="326619"/>
        </a:xfrm>
        <a:custGeom>
          <a:avLst/>
          <a:gdLst/>
          <a:ahLst/>
          <a:cxnLst/>
          <a:rect l="0" t="0" r="0" b="0"/>
          <a:pathLst>
            <a:path>
              <a:moveTo>
                <a:pt x="45720" y="0"/>
              </a:moveTo>
              <a:lnTo>
                <a:pt x="45720" y="326619"/>
              </a:lnTo>
              <a:lnTo>
                <a:pt x="132818" y="3266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D648D1C-5057-4CED-8898-75314266CDC9}">
      <dsp:nvSpPr>
        <dsp:cNvPr id="0" name=""/>
        <dsp:cNvSpPr/>
      </dsp:nvSpPr>
      <dsp:spPr>
        <a:xfrm>
          <a:off x="3442950" y="761886"/>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Βασίλης</a:t>
          </a:r>
        </a:p>
      </dsp:txBody>
      <dsp:txXfrm>
        <a:off x="3455705" y="774641"/>
        <a:ext cx="671279" cy="409983"/>
      </dsp:txXfrm>
    </dsp:sp>
    <dsp:sp modelId="{10CE0E2F-640C-42BC-8327-A5593B370A6A}">
      <dsp:nvSpPr>
        <dsp:cNvPr id="0" name=""/>
        <dsp:cNvSpPr/>
      </dsp:nvSpPr>
      <dsp:spPr>
        <a:xfrm>
          <a:off x="3310131" y="653013"/>
          <a:ext cx="91440" cy="870986"/>
        </a:xfrm>
        <a:custGeom>
          <a:avLst/>
          <a:gdLst/>
          <a:ahLst/>
          <a:cxnLst/>
          <a:rect l="0" t="0" r="0" b="0"/>
          <a:pathLst>
            <a:path>
              <a:moveTo>
                <a:pt x="45720" y="0"/>
              </a:moveTo>
              <a:lnTo>
                <a:pt x="45720" y="870986"/>
              </a:lnTo>
              <a:lnTo>
                <a:pt x="132818" y="8709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A6AFB2-E1B9-42FA-8C68-4471174DBCEB}">
      <dsp:nvSpPr>
        <dsp:cNvPr id="0" name=""/>
        <dsp:cNvSpPr/>
      </dsp:nvSpPr>
      <dsp:spPr>
        <a:xfrm>
          <a:off x="3442950" y="1306253"/>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Κωνσταντίνος</a:t>
          </a:r>
        </a:p>
      </dsp:txBody>
      <dsp:txXfrm>
        <a:off x="3455705" y="1319008"/>
        <a:ext cx="671279" cy="409983"/>
      </dsp:txXfrm>
    </dsp:sp>
    <dsp:sp modelId="{DCAB526B-8973-4A4C-A22F-930474E7BE2D}">
      <dsp:nvSpPr>
        <dsp:cNvPr id="0" name=""/>
        <dsp:cNvSpPr/>
      </dsp:nvSpPr>
      <dsp:spPr>
        <a:xfrm>
          <a:off x="3310131" y="653013"/>
          <a:ext cx="91440" cy="1415352"/>
        </a:xfrm>
        <a:custGeom>
          <a:avLst/>
          <a:gdLst/>
          <a:ahLst/>
          <a:cxnLst/>
          <a:rect l="0" t="0" r="0" b="0"/>
          <a:pathLst>
            <a:path>
              <a:moveTo>
                <a:pt x="45720" y="0"/>
              </a:moveTo>
              <a:lnTo>
                <a:pt x="45720" y="1415352"/>
              </a:lnTo>
              <a:lnTo>
                <a:pt x="132818" y="141535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CAC127A-6A33-4FCA-B75B-050338F0372C}">
      <dsp:nvSpPr>
        <dsp:cNvPr id="0" name=""/>
        <dsp:cNvSpPr/>
      </dsp:nvSpPr>
      <dsp:spPr>
        <a:xfrm>
          <a:off x="3442950" y="1850619"/>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Γιάννης</a:t>
          </a:r>
        </a:p>
      </dsp:txBody>
      <dsp:txXfrm>
        <a:off x="3455705" y="1863374"/>
        <a:ext cx="671279" cy="409983"/>
      </dsp:txXfrm>
    </dsp:sp>
    <dsp:sp modelId="{792B0119-F135-4974-89B8-1E76E964EE83}">
      <dsp:nvSpPr>
        <dsp:cNvPr id="0" name=""/>
        <dsp:cNvSpPr/>
      </dsp:nvSpPr>
      <dsp:spPr>
        <a:xfrm>
          <a:off x="4357486" y="217520"/>
          <a:ext cx="870986" cy="4354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el-GR" sz="1300" kern="1200"/>
            <a:t>Ιουλία-Βασίλης</a:t>
          </a:r>
        </a:p>
      </dsp:txBody>
      <dsp:txXfrm>
        <a:off x="4370241" y="230275"/>
        <a:ext cx="845476" cy="409983"/>
      </dsp:txXfrm>
    </dsp:sp>
    <dsp:sp modelId="{A3EF3354-7B9E-43DD-B880-76DB59163B01}">
      <dsp:nvSpPr>
        <dsp:cNvPr id="0" name=""/>
        <dsp:cNvSpPr/>
      </dsp:nvSpPr>
      <dsp:spPr>
        <a:xfrm>
          <a:off x="4398865" y="653013"/>
          <a:ext cx="91440" cy="326619"/>
        </a:xfrm>
        <a:custGeom>
          <a:avLst/>
          <a:gdLst/>
          <a:ahLst/>
          <a:cxnLst/>
          <a:rect l="0" t="0" r="0" b="0"/>
          <a:pathLst>
            <a:path>
              <a:moveTo>
                <a:pt x="45720" y="0"/>
              </a:moveTo>
              <a:lnTo>
                <a:pt x="45720" y="326619"/>
              </a:lnTo>
              <a:lnTo>
                <a:pt x="132818" y="3266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C6FA99-7E1D-43A4-9D19-294CB8BEE071}">
      <dsp:nvSpPr>
        <dsp:cNvPr id="0" name=""/>
        <dsp:cNvSpPr/>
      </dsp:nvSpPr>
      <dsp:spPr>
        <a:xfrm>
          <a:off x="4531683" y="761886"/>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Κώστας</a:t>
          </a:r>
        </a:p>
      </dsp:txBody>
      <dsp:txXfrm>
        <a:off x="4544438" y="774641"/>
        <a:ext cx="671279" cy="409983"/>
      </dsp:txXfrm>
    </dsp:sp>
    <dsp:sp modelId="{885777D1-C284-4C17-A3E4-ACFAB14B6971}">
      <dsp:nvSpPr>
        <dsp:cNvPr id="0" name=""/>
        <dsp:cNvSpPr/>
      </dsp:nvSpPr>
      <dsp:spPr>
        <a:xfrm>
          <a:off x="4398865" y="653013"/>
          <a:ext cx="91440" cy="870986"/>
        </a:xfrm>
        <a:custGeom>
          <a:avLst/>
          <a:gdLst/>
          <a:ahLst/>
          <a:cxnLst/>
          <a:rect l="0" t="0" r="0" b="0"/>
          <a:pathLst>
            <a:path>
              <a:moveTo>
                <a:pt x="45720" y="0"/>
              </a:moveTo>
              <a:lnTo>
                <a:pt x="45720" y="870986"/>
              </a:lnTo>
              <a:lnTo>
                <a:pt x="132818" y="8709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7FBEA5E-61BD-444A-93C2-C00086652CEB}">
      <dsp:nvSpPr>
        <dsp:cNvPr id="0" name=""/>
        <dsp:cNvSpPr/>
      </dsp:nvSpPr>
      <dsp:spPr>
        <a:xfrm>
          <a:off x="4531683" y="1306253"/>
          <a:ext cx="696789" cy="435493"/>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l-GR" sz="800" kern="1200"/>
            <a:t>Γιώργος</a:t>
          </a:r>
        </a:p>
      </dsp:txBody>
      <dsp:txXfrm>
        <a:off x="4544438" y="1319008"/>
        <a:ext cx="671279" cy="40998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C891BE1FE184003BF56BD39FFC7FA9A"/>
        <w:category>
          <w:name w:val="Γενικά"/>
          <w:gallery w:val="placeholder"/>
        </w:category>
        <w:types>
          <w:type w:val="bbPlcHdr"/>
        </w:types>
        <w:behaviors>
          <w:behavior w:val="content"/>
        </w:behaviors>
        <w:guid w:val="{78943319-80D6-4EC8-A416-3A82033FBC96}"/>
      </w:docPartPr>
      <w:docPartBody>
        <w:p w:rsidR="00A210F7" w:rsidRDefault="00F9402E" w:rsidP="00F9402E">
          <w:pPr>
            <w:pStyle w:val="FC891BE1FE184003BF56BD39FFC7FA9A"/>
          </w:pPr>
          <w:r>
            <w:rPr>
              <w:rFonts w:asciiTheme="majorHAnsi" w:eastAsiaTheme="majorEastAsia" w:hAnsiTheme="majorHAnsi" w:cstheme="majorBidi"/>
              <w:caps/>
              <w:color w:val="4F81BD" w:themeColor="accent1"/>
              <w:sz w:val="80"/>
              <w:szCs w:val="80"/>
            </w:rPr>
            <w:t>[Τίτλος εγγράφου]</w:t>
          </w:r>
        </w:p>
      </w:docPartBody>
    </w:docPart>
    <w:docPart>
      <w:docPartPr>
        <w:name w:val="3F77312CFA034E7C83FED49EF36442A1"/>
        <w:category>
          <w:name w:val="Γενικά"/>
          <w:gallery w:val="placeholder"/>
        </w:category>
        <w:types>
          <w:type w:val="bbPlcHdr"/>
        </w:types>
        <w:behaviors>
          <w:behavior w:val="content"/>
        </w:behaviors>
        <w:guid w:val="{203A7671-BDB8-4B79-AACE-E819F04449F7}"/>
      </w:docPartPr>
      <w:docPartBody>
        <w:p w:rsidR="00A210F7" w:rsidRDefault="00F9402E" w:rsidP="00F9402E">
          <w:pPr>
            <w:pStyle w:val="3F77312CFA034E7C83FED49EF36442A1"/>
          </w:pPr>
          <w:r>
            <w:rPr>
              <w:color w:val="4F81BD" w:themeColor="accent1"/>
              <w:sz w:val="28"/>
              <w:szCs w:val="28"/>
            </w:rPr>
            <w:t>[Υπότιτλος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9402E"/>
    <w:rsid w:val="002B500D"/>
    <w:rsid w:val="00A210F7"/>
    <w:rsid w:val="00F9402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0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3265415B9A04B45B1D2CBD25FFE6AED">
    <w:name w:val="93265415B9A04B45B1D2CBD25FFE6AED"/>
    <w:rsid w:val="00F9402E"/>
  </w:style>
  <w:style w:type="paragraph" w:customStyle="1" w:styleId="D024EC8CD17D480E9A11B6C98910EF0F">
    <w:name w:val="D024EC8CD17D480E9A11B6C98910EF0F"/>
    <w:rsid w:val="00F9402E"/>
  </w:style>
  <w:style w:type="paragraph" w:customStyle="1" w:styleId="AE44251054044E86ABA64AB5F332ADEC">
    <w:name w:val="AE44251054044E86ABA64AB5F332ADEC"/>
    <w:rsid w:val="00F9402E"/>
  </w:style>
  <w:style w:type="paragraph" w:customStyle="1" w:styleId="9439001ED8D04572AFA1DC9213E20A3A">
    <w:name w:val="9439001ED8D04572AFA1DC9213E20A3A"/>
    <w:rsid w:val="00F9402E"/>
  </w:style>
  <w:style w:type="paragraph" w:customStyle="1" w:styleId="7A380175B6054913B72DDB2ADA1A9E91">
    <w:name w:val="7A380175B6054913B72DDB2ADA1A9E91"/>
    <w:rsid w:val="00F9402E"/>
  </w:style>
  <w:style w:type="paragraph" w:customStyle="1" w:styleId="37120A6F108741D1A0BEF55782104985">
    <w:name w:val="37120A6F108741D1A0BEF55782104985"/>
    <w:rsid w:val="00F9402E"/>
  </w:style>
  <w:style w:type="paragraph" w:customStyle="1" w:styleId="FC891BE1FE184003BF56BD39FFC7FA9A">
    <w:name w:val="FC891BE1FE184003BF56BD39FFC7FA9A"/>
    <w:rsid w:val="00F9402E"/>
  </w:style>
  <w:style w:type="paragraph" w:customStyle="1" w:styleId="3F77312CFA034E7C83FED49EF36442A1">
    <w:name w:val="3F77312CFA034E7C83FED49EF36442A1"/>
    <w:rsid w:val="00F9402E"/>
  </w:style>
  <w:style w:type="paragraph" w:customStyle="1" w:styleId="A3F5A2A6629D41A38A185D02368CB308">
    <w:name w:val="A3F5A2A6629D41A38A185D02368CB308"/>
    <w:rsid w:val="00A210F7"/>
    <w:pPr>
      <w:spacing w:after="200" w:line="276" w:lineRule="auto"/>
    </w:pPr>
  </w:style>
  <w:style w:type="paragraph" w:customStyle="1" w:styleId="C1AD31F6A183453BAE6069FC69854BE2">
    <w:name w:val="C1AD31F6A183453BAE6069FC69854BE2"/>
    <w:rsid w:val="00A210F7"/>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B26B9-CD32-44FC-8D80-565E9001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4585</TotalTime>
  <Pages>8</Pages>
  <Words>1585</Words>
  <Characters>8562</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Λιάνα</dc:creator>
  <cp:keywords/>
  <dc:description/>
  <cp:lastModifiedBy>Pauline</cp:lastModifiedBy>
  <cp:revision>3</cp:revision>
  <dcterms:created xsi:type="dcterms:W3CDTF">2018-03-20T18:56:00Z</dcterms:created>
  <dcterms:modified xsi:type="dcterms:W3CDTF">2018-03-26T17:53:00Z</dcterms:modified>
</cp:coreProperties>
</file>